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1D7" w:rsidRDefault="00A231D7">
      <w:pPr>
        <w:spacing w:before="60" w:after="60"/>
        <w:jc w:val="center"/>
        <w:rPr>
          <w:rFonts w:ascii="Arial" w:hAnsi="Arial" w:cs="Arial"/>
          <w:sz w:val="22"/>
          <w:szCs w:val="22"/>
        </w:rPr>
        <w:sectPr w:rsidR="00A231D7" w:rsidSect="00E63CAA">
          <w:headerReference w:type="default" r:id="rId8"/>
          <w:footerReference w:type="default" r:id="rId9"/>
          <w:pgSz w:w="11907" w:h="16840" w:code="9"/>
          <w:pgMar w:top="567" w:right="851" w:bottom="567" w:left="851" w:header="454" w:footer="216" w:gutter="0"/>
          <w:cols w:space="720"/>
        </w:sectPr>
      </w:pPr>
    </w:p>
    <w:tbl>
      <w:tblPr>
        <w:tblW w:w="10632" w:type="dxa"/>
        <w:tblLayout w:type="fixed"/>
        <w:tblCellMar>
          <w:left w:w="71" w:type="dxa"/>
          <w:right w:w="71" w:type="dxa"/>
        </w:tblCellMar>
        <w:tblLook w:val="0000" w:firstRow="0" w:lastRow="0" w:firstColumn="0" w:lastColumn="0" w:noHBand="0" w:noVBand="0"/>
      </w:tblPr>
      <w:tblGrid>
        <w:gridCol w:w="9356"/>
        <w:gridCol w:w="1276"/>
      </w:tblGrid>
      <w:tr w:rsidR="00A231D7" w:rsidTr="00FD78F1">
        <w:tc>
          <w:tcPr>
            <w:tcW w:w="9356" w:type="dxa"/>
            <w:tcBorders>
              <w:top w:val="nil"/>
              <w:left w:val="nil"/>
              <w:bottom w:val="nil"/>
              <w:right w:val="nil"/>
            </w:tcBorders>
            <w:shd w:val="solid" w:color="66CCFF" w:fill="auto"/>
          </w:tcPr>
          <w:p w:rsidR="00A231D7" w:rsidRDefault="00A231D7">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PUBLICS DE </w:t>
            </w:r>
            <w:r w:rsidR="00977A80">
              <w:rPr>
                <w:rFonts w:ascii="Arial" w:hAnsi="Arial" w:cs="Arial"/>
                <w:sz w:val="24"/>
                <w:szCs w:val="24"/>
              </w:rPr>
              <w:t>FOURNITURES</w:t>
            </w:r>
          </w:p>
          <w:p w:rsidR="00A231D7" w:rsidRDefault="00A231D7">
            <w:pPr>
              <w:spacing w:before="120" w:after="120"/>
              <w:jc w:val="center"/>
              <w:rPr>
                <w:rFonts w:ascii="Arial" w:hAnsi="Arial" w:cs="Arial"/>
                <w:b/>
                <w:bCs/>
                <w:caps/>
                <w:sz w:val="28"/>
                <w:szCs w:val="28"/>
              </w:rPr>
            </w:pPr>
            <w:r>
              <w:rPr>
                <w:rFonts w:ascii="Arial" w:hAnsi="Arial" w:cs="Arial"/>
                <w:b/>
                <w:bCs/>
                <w:caps/>
                <w:sz w:val="28"/>
                <w:szCs w:val="28"/>
              </w:rPr>
              <w:t xml:space="preserve">Marché </w:t>
            </w:r>
            <w:r w:rsidR="00B23AB6">
              <w:rPr>
                <w:rFonts w:ascii="Arial" w:hAnsi="Arial" w:cs="Arial"/>
                <w:b/>
                <w:bCs/>
                <w:caps/>
                <w:sz w:val="28"/>
                <w:szCs w:val="28"/>
              </w:rPr>
              <w:t>2025-21</w:t>
            </w:r>
          </w:p>
          <w:p w:rsidR="000A2363" w:rsidRPr="002D6A22" w:rsidRDefault="002D6A22" w:rsidP="00C06829">
            <w:pPr>
              <w:spacing w:before="120" w:after="120"/>
              <w:jc w:val="center"/>
              <w:rPr>
                <w:rFonts w:ascii="Arial" w:hAnsi="Arial" w:cs="Arial"/>
                <w:b/>
                <w:bCs/>
                <w:sz w:val="32"/>
                <w:szCs w:val="32"/>
              </w:rPr>
            </w:pPr>
            <w:r w:rsidRPr="002D6A22">
              <w:rPr>
                <w:rFonts w:cs="Arial"/>
                <w:b/>
                <w:sz w:val="32"/>
                <w:szCs w:val="32"/>
                <w:u w:val="single"/>
              </w:rPr>
              <w:t>Kits de dosage immunologique pour la réalisation d’analyses vétérinaires à usage diagnostique</w:t>
            </w:r>
            <w:r w:rsidR="00A231D7" w:rsidRPr="002D6A22">
              <w:rPr>
                <w:rFonts w:ascii="Arial" w:hAnsi="Arial" w:cs="Arial"/>
                <w:b/>
                <w:bCs/>
                <w:sz w:val="32"/>
                <w:szCs w:val="32"/>
              </w:rPr>
              <w:t xml:space="preserve"> </w:t>
            </w:r>
          </w:p>
          <w:p w:rsidR="002D6A22" w:rsidRDefault="00F872B3" w:rsidP="00AB1139">
            <w:pPr>
              <w:spacing w:before="120" w:after="120"/>
              <w:jc w:val="center"/>
              <w:rPr>
                <w:rFonts w:ascii="Arial" w:hAnsi="Arial" w:cs="Arial"/>
                <w:b/>
                <w:bCs/>
                <w:sz w:val="28"/>
                <w:szCs w:val="28"/>
              </w:rPr>
            </w:pPr>
            <w:r>
              <w:rPr>
                <w:rFonts w:ascii="Arial" w:hAnsi="Arial" w:cs="Arial"/>
                <w:b/>
                <w:bCs/>
                <w:sz w:val="28"/>
                <w:szCs w:val="28"/>
              </w:rPr>
              <w:t xml:space="preserve">      </w:t>
            </w:r>
          </w:p>
          <w:p w:rsidR="00A231D7" w:rsidRDefault="00CA73A6" w:rsidP="00AB1139">
            <w:pPr>
              <w:spacing w:before="120" w:after="120"/>
              <w:jc w:val="center"/>
              <w:rPr>
                <w:rFonts w:ascii="Arial" w:hAnsi="Arial" w:cs="Arial"/>
                <w:b/>
                <w:bCs/>
                <w:caps/>
                <w:sz w:val="28"/>
                <w:szCs w:val="28"/>
              </w:rPr>
            </w:pPr>
            <w:r>
              <w:rPr>
                <w:rFonts w:ascii="Arial" w:hAnsi="Arial" w:cs="Arial"/>
                <w:b/>
                <w:bCs/>
                <w:sz w:val="28"/>
                <w:szCs w:val="28"/>
              </w:rPr>
              <w:t xml:space="preserve">ACTE </w:t>
            </w:r>
            <w:r w:rsidR="00A231D7">
              <w:rPr>
                <w:rFonts w:ascii="Arial" w:hAnsi="Arial" w:cs="Arial"/>
                <w:b/>
                <w:bCs/>
                <w:sz w:val="28"/>
                <w:szCs w:val="28"/>
              </w:rPr>
              <w:t>D’ENGAGEMENT</w:t>
            </w:r>
          </w:p>
        </w:tc>
        <w:tc>
          <w:tcPr>
            <w:tcW w:w="1276" w:type="dxa"/>
            <w:tcBorders>
              <w:top w:val="nil"/>
              <w:left w:val="nil"/>
              <w:bottom w:val="nil"/>
              <w:right w:val="nil"/>
            </w:tcBorders>
            <w:shd w:val="solid" w:color="66CCFF" w:fill="auto"/>
          </w:tcPr>
          <w:p w:rsidR="00A231D7" w:rsidRDefault="00FD78F1" w:rsidP="00FD78F1">
            <w:pPr>
              <w:pStyle w:val="Titre8"/>
              <w:tabs>
                <w:tab w:val="right" w:pos="9639"/>
              </w:tabs>
              <w:spacing w:before="120" w:after="120"/>
              <w:ind w:left="-566" w:hanging="10065"/>
              <w:jc w:val="right"/>
              <w:rPr>
                <w:caps/>
                <w:sz w:val="28"/>
                <w:szCs w:val="28"/>
              </w:rPr>
            </w:pPr>
            <w:r>
              <w:rPr>
                <w:caps/>
                <w:sz w:val="28"/>
                <w:szCs w:val="28"/>
              </w:rPr>
              <w:t>ATTRI1</w:t>
            </w:r>
          </w:p>
        </w:tc>
      </w:tr>
    </w:tbl>
    <w:p w:rsidR="00A231D7" w:rsidRDefault="00A231D7">
      <w:pPr>
        <w:pStyle w:val="Corpsdetexte3"/>
        <w:jc w:val="both"/>
        <w:rPr>
          <w:sz w:val="18"/>
          <w:szCs w:val="18"/>
        </w:rPr>
      </w:pPr>
    </w:p>
    <w:p w:rsidR="00A231D7" w:rsidRDefault="00A231D7">
      <w:pPr>
        <w:pStyle w:val="Corpsdetexte3"/>
        <w:jc w:val="both"/>
        <w:rPr>
          <w:i w:val="0"/>
          <w:iCs w:val="0"/>
          <w:sz w:val="18"/>
          <w:szCs w:val="18"/>
        </w:rPr>
      </w:pPr>
      <w:r>
        <w:rPr>
          <w:sz w:val="18"/>
          <w:szCs w:val="18"/>
        </w:rPr>
        <w:t>En cas de candidature groupée, un document unique est rempli pour le groupement d’entreprises.</w:t>
      </w:r>
    </w:p>
    <w:p w:rsidR="00A231D7" w:rsidRDefault="00A231D7">
      <w:pPr>
        <w:tabs>
          <w:tab w:val="left" w:pos="426"/>
          <w:tab w:val="left" w:pos="851"/>
        </w:tabs>
        <w:jc w:val="both"/>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A231D7" w:rsidTr="00EB58B6">
        <w:tc>
          <w:tcPr>
            <w:tcW w:w="10703"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A231D7" w:rsidRDefault="00A231D7">
      <w:pPr>
        <w:tabs>
          <w:tab w:val="left" w:pos="426"/>
          <w:tab w:val="left" w:pos="851"/>
        </w:tabs>
        <w:jc w:val="both"/>
        <w:rPr>
          <w:rFonts w:ascii="Arial" w:hAnsi="Arial" w:cs="Arial"/>
        </w:rPr>
      </w:pPr>
    </w:p>
    <w:p w:rsidR="008E1C06" w:rsidRPr="008E1C06" w:rsidRDefault="00BC0B10" w:rsidP="008E1C06">
      <w:pPr>
        <w:jc w:val="both"/>
        <w:rPr>
          <w:rFonts w:cs="Arial"/>
          <w:b/>
        </w:rPr>
      </w:pPr>
      <w:r>
        <w:rPr>
          <w:b/>
          <w:lang w:bidi="en-US"/>
        </w:rPr>
        <w:t>Produits chimiques de laboratoire</w:t>
      </w:r>
    </w:p>
    <w:p w:rsidR="00D55623" w:rsidRPr="009353DA" w:rsidRDefault="00D55623" w:rsidP="00F51255">
      <w:pPr>
        <w:tabs>
          <w:tab w:val="left" w:pos="426"/>
          <w:tab w:val="left" w:pos="851"/>
        </w:tabs>
        <w:jc w:val="center"/>
        <w:rPr>
          <w:rFonts w:ascii="Arial" w:hAnsi="Arial" w:cs="Arial"/>
          <w:sz w:val="28"/>
          <w:szCs w:val="28"/>
        </w:rPr>
      </w:pPr>
    </w:p>
    <w:p w:rsidR="001A7951" w:rsidRDefault="004A1C00" w:rsidP="009E6924">
      <w:pPr>
        <w:pStyle w:val="Paragraphedeliste"/>
        <w:numPr>
          <w:ilvl w:val="0"/>
          <w:numId w:val="12"/>
        </w:numPr>
        <w:tabs>
          <w:tab w:val="left" w:pos="426"/>
          <w:tab w:val="left" w:pos="851"/>
        </w:tabs>
        <w:ind w:left="426" w:hanging="426"/>
        <w:jc w:val="both"/>
        <w:rPr>
          <w:rFonts w:ascii="Arial" w:hAnsi="Arial" w:cs="Arial"/>
        </w:rPr>
      </w:pPr>
      <w:r w:rsidRPr="00D55623">
        <w:rPr>
          <w:rFonts w:ascii="Arial" w:hAnsi="Arial" w:cs="Arial"/>
        </w:rPr>
        <w:t>Code</w:t>
      </w:r>
      <w:r w:rsidR="001A7951" w:rsidRPr="00D55623">
        <w:rPr>
          <w:rFonts w:ascii="Arial" w:hAnsi="Arial" w:cs="Arial"/>
        </w:rPr>
        <w:t>s</w:t>
      </w:r>
      <w:r w:rsidRPr="00D55623">
        <w:rPr>
          <w:rFonts w:ascii="Arial" w:hAnsi="Arial" w:cs="Arial"/>
        </w:rPr>
        <w:t xml:space="preserve"> CPV : </w:t>
      </w:r>
      <w:r w:rsidR="001A7951" w:rsidRPr="00D55623">
        <w:rPr>
          <w:rFonts w:ascii="Arial" w:hAnsi="Arial" w:cs="Arial"/>
        </w:rPr>
        <w:tab/>
      </w:r>
      <w:r w:rsidR="002D6A22">
        <w:rPr>
          <w:rFonts w:ascii="Arial" w:hAnsi="Arial" w:cs="Arial"/>
        </w:rPr>
        <w:t>33141626</w:t>
      </w:r>
      <w:r w:rsidR="00BC0B10">
        <w:rPr>
          <w:rFonts w:ascii="Arial" w:hAnsi="Arial" w:cs="Arial"/>
        </w:rPr>
        <w:t>-4</w:t>
      </w:r>
      <w:r w:rsidR="001A7951" w:rsidRPr="00D55623">
        <w:rPr>
          <w:rFonts w:ascii="Arial" w:hAnsi="Arial" w:cs="Arial"/>
        </w:rPr>
        <w:tab/>
      </w:r>
      <w:r w:rsidR="00203ED6" w:rsidRPr="00D55623">
        <w:rPr>
          <w:rFonts w:ascii="Arial" w:hAnsi="Arial" w:cs="Arial"/>
        </w:rPr>
        <w:tab/>
      </w:r>
      <w:r w:rsidR="002D6A22">
        <w:rPr>
          <w:rFonts w:ascii="Arial" w:hAnsi="Arial" w:cs="Arial"/>
        </w:rPr>
        <w:t>Kits de dosage</w:t>
      </w:r>
    </w:p>
    <w:p w:rsidR="00A231D7" w:rsidRPr="001A7951" w:rsidRDefault="004263E5" w:rsidP="00A62A14">
      <w:pPr>
        <w:pStyle w:val="Paragraphedeliste"/>
        <w:tabs>
          <w:tab w:val="left" w:pos="426"/>
          <w:tab w:val="left" w:pos="851"/>
        </w:tabs>
        <w:ind w:left="426"/>
        <w:jc w:val="both"/>
        <w:rPr>
          <w:rFonts w:ascii="Arial" w:hAnsi="Arial" w:cs="Arial"/>
        </w:rPr>
      </w:pPr>
      <w:r>
        <w:rPr>
          <w:rFonts w:ascii="Arial" w:hAnsi="Arial" w:cs="Arial"/>
        </w:rPr>
        <w:tab/>
      </w:r>
      <w:r>
        <w:rPr>
          <w:rFonts w:ascii="Arial" w:hAnsi="Arial" w:cs="Arial"/>
        </w:rPr>
        <w:tab/>
      </w:r>
      <w:r>
        <w:rPr>
          <w:rFonts w:ascii="Arial" w:hAnsi="Arial" w:cs="Arial"/>
        </w:rPr>
        <w:tab/>
      </w:r>
      <w:r w:rsidR="00DD1283">
        <w:rPr>
          <w:rFonts w:ascii="Arial" w:hAnsi="Arial" w:cs="Arial"/>
        </w:rPr>
        <w:tab/>
      </w:r>
      <w:r w:rsidR="00DD1283">
        <w:rPr>
          <w:rFonts w:ascii="Arial" w:hAnsi="Arial" w:cs="Arial"/>
        </w:rPr>
        <w:tab/>
      </w:r>
      <w:r w:rsidR="00DD1283">
        <w:rPr>
          <w:rFonts w:ascii="Arial" w:hAnsi="Arial" w:cs="Arial"/>
        </w:rPr>
        <w:tab/>
      </w:r>
      <w:r w:rsidR="005A0F20">
        <w:rPr>
          <w:rFonts w:ascii="Arial" w:hAnsi="Arial" w:cs="Arial"/>
        </w:rPr>
        <w:tab/>
      </w:r>
      <w:r w:rsidR="005A0F20">
        <w:rPr>
          <w:rFonts w:ascii="Arial" w:hAnsi="Arial" w:cs="Arial"/>
        </w:rPr>
        <w:tab/>
      </w:r>
      <w:r w:rsidR="005A0F20">
        <w:rPr>
          <w:rFonts w:ascii="Arial" w:hAnsi="Arial" w:cs="Arial"/>
        </w:rPr>
        <w:tab/>
      </w:r>
    </w:p>
    <w:p w:rsidR="006B121B" w:rsidRDefault="006B121B" w:rsidP="006B121B">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rsidR="006B121B" w:rsidRDefault="006B121B" w:rsidP="006B121B">
      <w:pPr>
        <w:rPr>
          <w:i/>
          <w:iCs/>
          <w:sz w:val="18"/>
          <w:szCs w:val="18"/>
        </w:rPr>
      </w:pPr>
      <w:r>
        <w:rPr>
          <w:rFonts w:ascii="Arial" w:hAnsi="Arial" w:cs="Arial"/>
          <w:i/>
          <w:iCs/>
          <w:sz w:val="18"/>
          <w:szCs w:val="18"/>
        </w:rPr>
        <w:t>(Cocher les cases correspondantes.)</w:t>
      </w:r>
    </w:p>
    <w:p w:rsidR="006B121B" w:rsidRDefault="006B121B" w:rsidP="00646D84">
      <w:pPr>
        <w:tabs>
          <w:tab w:val="left" w:pos="426"/>
          <w:tab w:val="left" w:pos="851"/>
        </w:tabs>
        <w:spacing w:before="120"/>
        <w:ind w:left="782"/>
        <w:jc w:val="both"/>
        <w:rPr>
          <w:rFonts w:ascii="Arial" w:hAnsi="Arial" w:cs="Arial"/>
        </w:rPr>
      </w:pPr>
    </w:p>
    <w:p w:rsidR="006B121B" w:rsidRDefault="006B121B" w:rsidP="006B121B">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rsidR="001C44EF">
        <w:fldChar w:fldCharType="separate"/>
      </w:r>
      <w:r>
        <w:fldChar w:fldCharType="end"/>
      </w:r>
      <w:bookmarkEnd w:id="0"/>
      <w:r>
        <w:tab/>
      </w:r>
      <w:proofErr w:type="gramStart"/>
      <w:r>
        <w:t>à</w:t>
      </w:r>
      <w:proofErr w:type="gramEnd"/>
      <w:r>
        <w:t xml:space="preserve"> l’ensemble du marché public ou de l’accord-cadre </w:t>
      </w:r>
      <w:r>
        <w:rPr>
          <w:i/>
          <w:iCs/>
          <w:sz w:val="18"/>
          <w:szCs w:val="18"/>
        </w:rPr>
        <w:t>(en cas de non allotissement)</w:t>
      </w:r>
      <w:r>
        <w:t>.</w:t>
      </w:r>
    </w:p>
    <w:p w:rsidR="006B121B" w:rsidRDefault="006B121B" w:rsidP="006B121B">
      <w:pPr>
        <w:tabs>
          <w:tab w:val="left" w:pos="426"/>
          <w:tab w:val="left" w:pos="851"/>
        </w:tabs>
        <w:ind w:left="851"/>
        <w:jc w:val="both"/>
      </w:pPr>
    </w:p>
    <w:p w:rsidR="006B121B" w:rsidRDefault="006B121B">
      <w:pPr>
        <w:pStyle w:val="fcase2metab"/>
        <w:ind w:left="0" w:firstLine="0"/>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A231D7" w:rsidTr="00541D42">
        <w:tc>
          <w:tcPr>
            <w:tcW w:w="10703"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A231D7" w:rsidRDefault="00A231D7"/>
    <w:p w:rsidR="00A231D7" w:rsidRDefault="00A231D7">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A231D7" w:rsidRDefault="00A231D7">
      <w:pPr>
        <w:pStyle w:val="fcase1ertab"/>
        <w:rPr>
          <w:rFonts w:ascii="Arial" w:hAnsi="Arial" w:cs="Arial"/>
          <w:i/>
          <w:iCs/>
          <w:sz w:val="18"/>
          <w:szCs w:val="18"/>
        </w:rPr>
      </w:pPr>
      <w:r>
        <w:rPr>
          <w:rFonts w:ascii="Arial" w:hAnsi="Arial" w:cs="Arial"/>
          <w:i/>
          <w:iCs/>
          <w:sz w:val="18"/>
          <w:szCs w:val="18"/>
        </w:rPr>
        <w:t>(Cocher les cases correspondantes.)</w:t>
      </w:r>
    </w:p>
    <w:p w:rsidR="00A231D7" w:rsidRDefault="00A231D7">
      <w:pPr>
        <w:rPr>
          <w:rFonts w:ascii="Arial" w:hAnsi="Arial" w:cs="Arial"/>
        </w:rPr>
      </w:pPr>
    </w:p>
    <w:p w:rsidR="00A231D7" w:rsidRDefault="00A231D7">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rsidR="00923E5D" w:rsidRDefault="00B54B0B">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00923E5D" w:rsidRPr="00B4018D">
        <w:rPr>
          <w:rFonts w:ascii="Arial" w:hAnsi="Arial" w:cs="Arial"/>
        </w:rPr>
        <w:instrText xml:space="preserve"> FORMCHECKBOX </w:instrText>
      </w:r>
      <w:r w:rsidR="001C44EF">
        <w:rPr>
          <w:rFonts w:ascii="Arial" w:hAnsi="Arial" w:cs="Arial"/>
          <w:lang w:val="en-GB"/>
        </w:rPr>
      </w:r>
      <w:r w:rsidR="001C44EF">
        <w:rPr>
          <w:rFonts w:ascii="Arial" w:hAnsi="Arial" w:cs="Arial"/>
          <w:lang w:val="en-GB"/>
        </w:rPr>
        <w:fldChar w:fldCharType="separate"/>
      </w:r>
      <w:r>
        <w:rPr>
          <w:rFonts w:ascii="Arial" w:hAnsi="Arial" w:cs="Arial"/>
          <w:lang w:val="en-GB"/>
        </w:rPr>
        <w:fldChar w:fldCharType="end"/>
      </w:r>
      <w:r w:rsidR="00A231D7" w:rsidRPr="00874B8E">
        <w:rPr>
          <w:rFonts w:ascii="Arial" w:hAnsi="Arial" w:cs="Arial"/>
        </w:rPr>
        <w:t xml:space="preserve"> CC</w:t>
      </w:r>
      <w:r w:rsidR="00E63CAA">
        <w:rPr>
          <w:rFonts w:ascii="Arial" w:hAnsi="Arial" w:cs="Arial"/>
        </w:rPr>
        <w:t>P</w:t>
      </w:r>
      <w:r w:rsidR="00A231D7" w:rsidRPr="00874B8E">
        <w:rPr>
          <w:rFonts w:ascii="Arial" w:hAnsi="Arial" w:cs="Arial"/>
        </w:rPr>
        <w:t xml:space="preserve"> n°</w:t>
      </w:r>
      <w:r w:rsidR="00923E5D">
        <w:rPr>
          <w:rFonts w:ascii="Arial" w:hAnsi="Arial" w:cs="Arial"/>
        </w:rPr>
        <w:t xml:space="preserve"> </w:t>
      </w:r>
      <w:r w:rsidR="00B23AB6">
        <w:rPr>
          <w:rFonts w:ascii="Arial" w:hAnsi="Arial" w:cs="Arial"/>
        </w:rPr>
        <w:t>2025-21</w:t>
      </w:r>
    </w:p>
    <w:bookmarkStart w:id="1" w:name="CaseACocher108"/>
    <w:p w:rsidR="0019335B" w:rsidRDefault="00B54B0B" w:rsidP="0019335B">
      <w:pPr>
        <w:spacing w:before="120"/>
        <w:ind w:left="1135" w:hanging="284"/>
        <w:jc w:val="both"/>
        <w:rPr>
          <w:rFonts w:ascii="Arial" w:hAnsi="Arial" w:cs="Arial"/>
        </w:rPr>
      </w:pPr>
      <w:r>
        <w:rPr>
          <w:rFonts w:ascii="Arial" w:hAnsi="Arial" w:cs="Arial"/>
        </w:rPr>
        <w:fldChar w:fldCharType="begin">
          <w:ffData>
            <w:name w:val=""/>
            <w:enabled/>
            <w:calcOnExit w:val="0"/>
            <w:checkBox>
              <w:sizeAuto/>
              <w:default w:val="1"/>
            </w:checkBox>
          </w:ffData>
        </w:fldChar>
      </w:r>
      <w:r w:rsidR="0019335B">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19335B">
        <w:rPr>
          <w:rFonts w:ascii="Arial" w:hAnsi="Arial" w:cs="Arial"/>
        </w:rPr>
        <w:t xml:space="preserve"> Cahier des clauses administratives générales applicables aux marchés de fournitures et services issu </w:t>
      </w:r>
      <w:proofErr w:type="gramStart"/>
      <w:r w:rsidR="0019335B">
        <w:rPr>
          <w:rFonts w:ascii="Arial" w:hAnsi="Arial" w:cs="Arial"/>
        </w:rPr>
        <w:t>de</w:t>
      </w:r>
      <w:proofErr w:type="gramEnd"/>
      <w:r w:rsidR="0019335B">
        <w:rPr>
          <w:rFonts w:ascii="Arial" w:hAnsi="Arial" w:cs="Arial"/>
        </w:rPr>
        <w:t xml:space="preserve"> l’arrêté du </w:t>
      </w:r>
      <w:r w:rsidR="00B23AB6">
        <w:rPr>
          <w:rFonts w:ascii="Arial" w:hAnsi="Arial" w:cs="Arial"/>
        </w:rPr>
        <w:t>31 mars 2021</w:t>
      </w:r>
    </w:p>
    <w:bookmarkEnd w:id="1"/>
    <w:p w:rsidR="00E63CAA" w:rsidRDefault="00E63CAA">
      <w:pPr>
        <w:jc w:val="both"/>
        <w:rPr>
          <w:rFonts w:ascii="Arial" w:hAnsi="Arial" w:cs="Arial"/>
        </w:rPr>
      </w:pPr>
    </w:p>
    <w:p w:rsidR="00A231D7" w:rsidRDefault="00A231D7">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 et stipulations,</w:t>
      </w:r>
    </w:p>
    <w:p w:rsidR="0014121F" w:rsidRDefault="0014121F">
      <w:pPr>
        <w:jc w:val="both"/>
        <w:rPr>
          <w:rFonts w:ascii="Arial" w:hAnsi="Arial" w:cs="Arial"/>
        </w:rPr>
      </w:pPr>
    </w:p>
    <w:p w:rsidR="00A231D7" w:rsidRDefault="00B54B0B">
      <w:pPr>
        <w:ind w:left="851"/>
        <w:jc w:val="both"/>
        <w:rPr>
          <w:rFonts w:ascii="Arial" w:hAnsi="Arial" w:cs="Arial"/>
        </w:rPr>
      </w:pPr>
      <w:r>
        <w:rPr>
          <w:rFonts w:ascii="Arial" w:hAnsi="Arial" w:cs="Arial"/>
        </w:rPr>
        <w:fldChar w:fldCharType="begin">
          <w:ffData>
            <w:name w:val=""/>
            <w:enabled/>
            <w:calcOnExit w:val="0"/>
            <w:checkBox>
              <w:sizeAuto/>
              <w:default w:val="1"/>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Le signataire</w:t>
      </w:r>
    </w:p>
    <w:p w:rsidR="00A231D7" w:rsidRDefault="00A231D7">
      <w:pPr>
        <w:jc w:val="both"/>
        <w:rPr>
          <w:rFonts w:ascii="Arial" w:hAnsi="Arial" w:cs="Arial"/>
        </w:rPr>
      </w:pPr>
    </w:p>
    <w:p w:rsidR="00A231D7" w:rsidRDefault="00B54B0B">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w:t>
      </w:r>
      <w:proofErr w:type="gramStart"/>
      <w:r w:rsidR="00A231D7">
        <w:rPr>
          <w:rFonts w:ascii="Arial" w:hAnsi="Arial" w:cs="Arial"/>
        </w:rPr>
        <w:t>s’engage</w:t>
      </w:r>
      <w:proofErr w:type="gramEnd"/>
      <w:r w:rsidR="00A231D7">
        <w:rPr>
          <w:rFonts w:ascii="Arial" w:hAnsi="Arial" w:cs="Arial"/>
        </w:rPr>
        <w:t>, sur la base de son offre et pour son propre compte ;</w:t>
      </w:r>
    </w:p>
    <w:p w:rsidR="00A231D7" w:rsidRDefault="00A231D7">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4121F" w:rsidRDefault="0014121F" w:rsidP="0014121F">
      <w:pPr>
        <w:jc w:val="both"/>
        <w:rPr>
          <w:rFonts w:ascii="Arial" w:hAnsi="Arial" w:cs="Arial"/>
        </w:rPr>
      </w:pPr>
      <w:r>
        <w:rPr>
          <w:rFonts w:ascii="Arial" w:hAnsi="Arial" w:cs="Arial"/>
        </w:rPr>
        <w:t>………………………………………………………………………………………………………………………………………</w:t>
      </w:r>
    </w:p>
    <w:p w:rsidR="0014121F" w:rsidRDefault="0014121F" w:rsidP="0014121F">
      <w:pPr>
        <w:jc w:val="both"/>
        <w:rPr>
          <w:rFonts w:ascii="Arial" w:hAnsi="Arial" w:cs="Arial"/>
        </w:rPr>
      </w:pPr>
      <w:r>
        <w:rPr>
          <w:rFonts w:ascii="Arial" w:hAnsi="Arial" w:cs="Arial"/>
        </w:rPr>
        <w:t>………………………………………………………………………………………………………………………………………</w:t>
      </w:r>
    </w:p>
    <w:p w:rsidR="0014121F" w:rsidRDefault="0014121F" w:rsidP="0014121F">
      <w:pPr>
        <w:jc w:val="both"/>
        <w:rPr>
          <w:rFonts w:ascii="Arial" w:hAnsi="Arial" w:cs="Arial"/>
        </w:rPr>
      </w:pPr>
      <w:r>
        <w:rPr>
          <w:rFonts w:ascii="Arial" w:hAnsi="Arial" w:cs="Arial"/>
        </w:rPr>
        <w:t>………………………………………………………………………………………………………………………………………</w:t>
      </w:r>
    </w:p>
    <w:p w:rsidR="00CF76CD" w:rsidRDefault="000B4A18">
      <w:pPr>
        <w:rPr>
          <w:rFonts w:ascii="Arial" w:hAnsi="Arial" w:cs="Arial"/>
        </w:rPr>
      </w:pPr>
      <w:r>
        <w:rPr>
          <w:rFonts w:ascii="Arial" w:hAnsi="Arial" w:cs="Arial"/>
        </w:rPr>
        <w:t>………………………………………………………………………………………………………………………………………</w:t>
      </w:r>
      <w:r w:rsidR="00CF76CD">
        <w:rPr>
          <w:rFonts w:ascii="Arial" w:hAnsi="Arial" w:cs="Arial"/>
        </w:rPr>
        <w:br w:type="page"/>
      </w:r>
    </w:p>
    <w:p w:rsidR="00A231D7" w:rsidRDefault="00A231D7">
      <w:pPr>
        <w:jc w:val="both"/>
        <w:rPr>
          <w:rFonts w:ascii="Arial" w:hAnsi="Arial" w:cs="Arial"/>
        </w:rPr>
      </w:pPr>
    </w:p>
    <w:p w:rsidR="00A231D7" w:rsidRDefault="00B54B0B">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2" w:name="CaseACocher107"/>
      <w:r w:rsidR="00F95006">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bookmarkEnd w:id="2"/>
      <w:r w:rsidR="00A231D7">
        <w:rPr>
          <w:rFonts w:ascii="Arial" w:hAnsi="Arial" w:cs="Arial"/>
        </w:rPr>
        <w:t xml:space="preserve"> </w:t>
      </w:r>
      <w:proofErr w:type="gramStart"/>
      <w:r w:rsidR="00A231D7">
        <w:rPr>
          <w:rFonts w:ascii="Arial" w:hAnsi="Arial" w:cs="Arial"/>
        </w:rPr>
        <w:t>engage</w:t>
      </w:r>
      <w:proofErr w:type="gramEnd"/>
      <w:r w:rsidR="00A231D7">
        <w:rPr>
          <w:rFonts w:ascii="Arial" w:hAnsi="Arial" w:cs="Arial"/>
        </w:rPr>
        <w:t xml:space="preserve"> la société ……………………… sur la base de son offre ;</w:t>
      </w:r>
    </w:p>
    <w:p w:rsidR="00A231D7" w:rsidRPr="00F95006" w:rsidRDefault="00A231D7">
      <w:pPr>
        <w:pStyle w:val="En-tte"/>
        <w:tabs>
          <w:tab w:val="clear" w:pos="4536"/>
          <w:tab w:val="clear" w:pos="9072"/>
        </w:tabs>
        <w:jc w:val="both"/>
        <w:rPr>
          <w:rFonts w:ascii="Arial" w:hAnsi="Arial" w:cs="Arial"/>
          <w:b/>
          <w:i/>
          <w:iCs/>
          <w:sz w:val="18"/>
          <w:szCs w:val="18"/>
        </w:rPr>
      </w:pPr>
      <w:r w:rsidRPr="00F95006">
        <w:rPr>
          <w:rFonts w:ascii="Arial" w:hAnsi="Arial" w:cs="Arial"/>
          <w:b/>
          <w:i/>
          <w:iCs/>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CC68BC">
        <w:rPr>
          <w:rFonts w:ascii="Arial" w:hAnsi="Arial" w:cs="Arial"/>
          <w:b/>
          <w:i/>
          <w:iCs/>
          <w:sz w:val="18"/>
          <w:szCs w:val="18"/>
          <w:u w:val="single"/>
        </w:rPr>
        <w:t>son numéro SIRET</w:t>
      </w:r>
      <w:r w:rsidRPr="00F95006">
        <w:rPr>
          <w:rFonts w:ascii="Arial" w:hAnsi="Arial" w:cs="Arial"/>
          <w:b/>
          <w:i/>
          <w:iCs/>
          <w:sz w:val="18"/>
          <w:szCs w:val="18"/>
        </w:rPr>
        <w:t>.]</w:t>
      </w:r>
    </w:p>
    <w:p w:rsidR="00A231D7" w:rsidRDefault="00A231D7">
      <w:pPr>
        <w:jc w:val="both"/>
        <w:rPr>
          <w:rFonts w:ascii="Arial" w:hAnsi="Arial" w:cs="Arial"/>
        </w:rPr>
      </w:pPr>
    </w:p>
    <w:p w:rsidR="00CC68BC" w:rsidRDefault="00CC68BC">
      <w:pPr>
        <w:jc w:val="both"/>
        <w:rPr>
          <w:rFonts w:ascii="Arial" w:hAnsi="Arial" w:cs="Arial"/>
        </w:rPr>
      </w:pPr>
      <w:r>
        <w:rPr>
          <w:rFonts w:ascii="Arial" w:hAnsi="Arial" w:cs="Arial"/>
        </w:rPr>
        <w:t>………………………………………………………………………………………………………………………………………</w:t>
      </w:r>
    </w:p>
    <w:p w:rsidR="00CC68BC" w:rsidRDefault="00CC68BC">
      <w:pPr>
        <w:jc w:val="both"/>
        <w:rPr>
          <w:rFonts w:ascii="Arial" w:hAnsi="Arial" w:cs="Arial"/>
        </w:rPr>
      </w:pPr>
      <w:r>
        <w:rPr>
          <w:rFonts w:ascii="Arial" w:hAnsi="Arial" w:cs="Arial"/>
        </w:rPr>
        <w:t>………………………………………………………………………………………………………………………………………</w:t>
      </w:r>
    </w:p>
    <w:p w:rsidR="00CC68BC" w:rsidRDefault="00CC68BC">
      <w:pPr>
        <w:jc w:val="both"/>
        <w:rPr>
          <w:rFonts w:ascii="Arial" w:hAnsi="Arial" w:cs="Arial"/>
        </w:rPr>
      </w:pPr>
      <w:r>
        <w:rPr>
          <w:rFonts w:ascii="Arial" w:hAnsi="Arial" w:cs="Arial"/>
        </w:rPr>
        <w:t>………………………………………………………………………………………………………………………………………</w:t>
      </w:r>
    </w:p>
    <w:p w:rsidR="00CC68BC" w:rsidRDefault="00CC68BC">
      <w:pPr>
        <w:jc w:val="both"/>
        <w:rPr>
          <w:rFonts w:ascii="Arial" w:hAnsi="Arial" w:cs="Arial"/>
        </w:rPr>
      </w:pPr>
      <w:r>
        <w:rPr>
          <w:rFonts w:ascii="Arial" w:hAnsi="Arial" w:cs="Arial"/>
        </w:rPr>
        <w:t>………………………………………………………………………………………………………………………………………</w:t>
      </w:r>
    </w:p>
    <w:p w:rsidR="00CC68BC" w:rsidRDefault="00CC68BC">
      <w:pPr>
        <w:jc w:val="both"/>
        <w:rPr>
          <w:rFonts w:ascii="Arial" w:hAnsi="Arial" w:cs="Arial"/>
        </w:rPr>
      </w:pPr>
    </w:p>
    <w:p w:rsidR="00A231D7" w:rsidRDefault="00B54B0B">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L’ensemble des membres du groupement s’engagent, sur la base de l’offre du groupement ;</w:t>
      </w:r>
    </w:p>
    <w:p w:rsidR="00A231D7" w:rsidRDefault="00A231D7">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14121F" w:rsidRDefault="0014121F" w:rsidP="0014121F">
      <w:pPr>
        <w:jc w:val="both"/>
        <w:rPr>
          <w:rFonts w:ascii="Arial" w:hAnsi="Arial" w:cs="Arial"/>
        </w:rPr>
      </w:pPr>
      <w:r>
        <w:rPr>
          <w:rFonts w:ascii="Arial" w:hAnsi="Arial" w:cs="Arial"/>
        </w:rPr>
        <w:t>………………………………………………………………………………………………………………………………………</w:t>
      </w:r>
    </w:p>
    <w:p w:rsidR="0014121F" w:rsidRDefault="0014121F" w:rsidP="0014121F">
      <w:pPr>
        <w:jc w:val="both"/>
        <w:rPr>
          <w:rFonts w:ascii="Arial" w:hAnsi="Arial" w:cs="Arial"/>
        </w:rPr>
      </w:pPr>
      <w:r>
        <w:rPr>
          <w:rFonts w:ascii="Arial" w:hAnsi="Arial" w:cs="Arial"/>
        </w:rPr>
        <w:t>………………………………………………………………………………………………………………………………………</w:t>
      </w:r>
    </w:p>
    <w:p w:rsidR="0014121F" w:rsidRDefault="0014121F" w:rsidP="0014121F">
      <w:pPr>
        <w:jc w:val="both"/>
        <w:rPr>
          <w:rFonts w:ascii="Arial" w:hAnsi="Arial" w:cs="Arial"/>
        </w:rPr>
      </w:pPr>
      <w:r>
        <w:rPr>
          <w:rFonts w:ascii="Arial" w:hAnsi="Arial" w:cs="Arial"/>
        </w:rPr>
        <w:t>………………………………………………………………………………………………………………………………………</w:t>
      </w:r>
    </w:p>
    <w:p w:rsidR="0014121F" w:rsidRDefault="0014121F">
      <w:pPr>
        <w:pStyle w:val="fcase1ertab"/>
        <w:ind w:left="0" w:firstLine="0"/>
        <w:rPr>
          <w:rFonts w:ascii="Arial" w:hAnsi="Arial" w:cs="Arial"/>
        </w:rPr>
      </w:pPr>
    </w:p>
    <w:p w:rsidR="00A231D7" w:rsidRDefault="00A231D7">
      <w:pPr>
        <w:pStyle w:val="fcase1ertab"/>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231D7" w:rsidRDefault="00B54B0B" w:rsidP="0019335B">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sidR="007B2EC0">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w:t>
      </w:r>
      <w:proofErr w:type="gramStart"/>
      <w:r w:rsidR="00A231D7">
        <w:rPr>
          <w:rFonts w:ascii="Arial" w:hAnsi="Arial" w:cs="Arial"/>
        </w:rPr>
        <w:t>aux</w:t>
      </w:r>
      <w:proofErr w:type="gramEnd"/>
      <w:r w:rsidR="00A231D7">
        <w:rPr>
          <w:rFonts w:ascii="Arial" w:hAnsi="Arial" w:cs="Arial"/>
        </w:rPr>
        <w:t xml:space="preserve"> prix indiqués dans l’annexe financ</w:t>
      </w:r>
      <w:r w:rsidR="0019335B">
        <w:rPr>
          <w:rFonts w:ascii="Arial" w:hAnsi="Arial" w:cs="Arial"/>
        </w:rPr>
        <w:t xml:space="preserve">ière </w:t>
      </w:r>
      <w:r w:rsidR="00BC0B10">
        <w:rPr>
          <w:rFonts w:ascii="Arial" w:hAnsi="Arial" w:cs="Arial"/>
        </w:rPr>
        <w:t xml:space="preserve">(BPU) </w:t>
      </w:r>
      <w:r w:rsidR="0019335B">
        <w:rPr>
          <w:rFonts w:ascii="Arial" w:hAnsi="Arial" w:cs="Arial"/>
        </w:rPr>
        <w:t>j</w:t>
      </w:r>
      <w:r w:rsidR="008E1C06">
        <w:rPr>
          <w:rFonts w:ascii="Arial" w:hAnsi="Arial" w:cs="Arial"/>
        </w:rPr>
        <w:t>ointe au présent document</w:t>
      </w:r>
      <w:r w:rsidR="00AE40D8">
        <w:rPr>
          <w:rFonts w:ascii="Arial" w:hAnsi="Arial" w:cs="Arial"/>
        </w:rPr>
        <w:t xml:space="preserve"> </w:t>
      </w:r>
    </w:p>
    <w:p w:rsidR="008E1C06" w:rsidRDefault="008E1C06" w:rsidP="0019335B">
      <w:pPr>
        <w:pStyle w:val="fcase1ertab"/>
        <w:tabs>
          <w:tab w:val="clear" w:pos="426"/>
          <w:tab w:val="left" w:pos="851"/>
        </w:tabs>
        <w:spacing w:before="120"/>
        <w:ind w:firstLine="142"/>
        <w:rPr>
          <w:rFonts w:ascii="Arial" w:hAnsi="Arial" w:cs="Arial"/>
        </w:rPr>
      </w:pPr>
    </w:p>
    <w:p w:rsidR="004A1C00" w:rsidRDefault="004A1C00" w:rsidP="004A1C00">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rsidR="004A1C00" w:rsidRDefault="004A1C00" w:rsidP="004A1C00">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4A1C00" w:rsidRDefault="004A1C00" w:rsidP="004A1C00">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4A1C00" w:rsidTr="00BE1109">
        <w:trPr>
          <w:cantSplit/>
          <w:trHeight w:val="567"/>
        </w:trPr>
        <w:tc>
          <w:tcPr>
            <w:tcW w:w="4503" w:type="dxa"/>
            <w:vMerge w:val="restart"/>
            <w:vAlign w:val="center"/>
          </w:tcPr>
          <w:p w:rsidR="004A1C00" w:rsidRDefault="004A1C00" w:rsidP="00BE1109">
            <w:pPr>
              <w:jc w:val="center"/>
              <w:rPr>
                <w:rFonts w:ascii="Arial" w:hAnsi="Arial" w:cs="Arial"/>
                <w:b/>
                <w:bCs/>
              </w:rPr>
            </w:pPr>
            <w:r>
              <w:rPr>
                <w:rFonts w:ascii="Arial" w:hAnsi="Arial" w:cs="Arial"/>
                <w:b/>
                <w:bCs/>
              </w:rPr>
              <w:t xml:space="preserve">Désignation des membres </w:t>
            </w:r>
          </w:p>
          <w:p w:rsidR="004A1C00" w:rsidRDefault="004A1C00" w:rsidP="00BE1109">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groupement conjoint</w:t>
            </w:r>
          </w:p>
        </w:tc>
        <w:tc>
          <w:tcPr>
            <w:tcW w:w="5953" w:type="dxa"/>
            <w:gridSpan w:val="2"/>
            <w:vAlign w:val="center"/>
          </w:tcPr>
          <w:p w:rsidR="004A1C00" w:rsidRDefault="004A1C00" w:rsidP="00BE1109">
            <w:pPr>
              <w:pStyle w:val="Titre5"/>
              <w:ind w:left="0"/>
              <w:jc w:val="center"/>
              <w:rPr>
                <w:b/>
                <w:bCs/>
                <w:i w:val="0"/>
                <w:iCs w:val="0"/>
                <w:sz w:val="20"/>
                <w:szCs w:val="20"/>
              </w:rPr>
            </w:pPr>
            <w:r>
              <w:rPr>
                <w:b/>
                <w:bCs/>
                <w:i w:val="0"/>
                <w:iCs w:val="0"/>
                <w:sz w:val="20"/>
                <w:szCs w:val="20"/>
              </w:rPr>
              <w:t>Prestations exécutées par les membres</w:t>
            </w:r>
          </w:p>
          <w:p w:rsidR="004A1C00" w:rsidRDefault="004A1C00" w:rsidP="00BE1109">
            <w:pPr>
              <w:pStyle w:val="Titre5"/>
              <w:ind w:left="0"/>
              <w:jc w:val="center"/>
              <w:rPr>
                <w:b/>
                <w:bCs/>
                <w:i w:val="0"/>
                <w:iCs w:val="0"/>
                <w:sz w:val="20"/>
                <w:szCs w:val="20"/>
              </w:rPr>
            </w:pPr>
            <w:proofErr w:type="gramStart"/>
            <w:r>
              <w:rPr>
                <w:b/>
                <w:bCs/>
                <w:i w:val="0"/>
                <w:iCs w:val="0"/>
                <w:sz w:val="20"/>
                <w:szCs w:val="20"/>
              </w:rPr>
              <w:t>du</w:t>
            </w:r>
            <w:proofErr w:type="gramEnd"/>
            <w:r>
              <w:rPr>
                <w:b/>
                <w:bCs/>
                <w:i w:val="0"/>
                <w:iCs w:val="0"/>
                <w:sz w:val="20"/>
                <w:szCs w:val="20"/>
              </w:rPr>
              <w:t xml:space="preserve"> groupement conjoint</w:t>
            </w:r>
          </w:p>
        </w:tc>
      </w:tr>
      <w:tr w:rsidR="004A1C00" w:rsidTr="00BE1109">
        <w:trPr>
          <w:cantSplit/>
          <w:trHeight w:val="567"/>
        </w:trPr>
        <w:tc>
          <w:tcPr>
            <w:tcW w:w="4503" w:type="dxa"/>
            <w:vMerge/>
            <w:shd w:val="solid" w:color="FFFFFF" w:fill="auto"/>
            <w:vAlign w:val="center"/>
          </w:tcPr>
          <w:p w:rsidR="004A1C00" w:rsidRDefault="004A1C00" w:rsidP="00BE1109">
            <w:pPr>
              <w:jc w:val="center"/>
              <w:rPr>
                <w:rFonts w:ascii="Arial" w:hAnsi="Arial" w:cs="Arial"/>
                <w:b/>
                <w:bCs/>
              </w:rPr>
            </w:pPr>
          </w:p>
        </w:tc>
        <w:tc>
          <w:tcPr>
            <w:tcW w:w="3685" w:type="dxa"/>
            <w:shd w:val="solid" w:color="FFFFFF" w:fill="auto"/>
            <w:vAlign w:val="center"/>
          </w:tcPr>
          <w:p w:rsidR="004A1C00" w:rsidRDefault="004A1C00" w:rsidP="00BE1109">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4A1C00" w:rsidRDefault="004A1C00" w:rsidP="00BE1109">
            <w:pPr>
              <w:jc w:val="center"/>
              <w:rPr>
                <w:rFonts w:ascii="Arial" w:hAnsi="Arial" w:cs="Arial"/>
                <w:b/>
                <w:bCs/>
              </w:rPr>
            </w:pPr>
            <w:r>
              <w:rPr>
                <w:rFonts w:ascii="Arial" w:hAnsi="Arial" w:cs="Arial"/>
                <w:b/>
                <w:bCs/>
              </w:rPr>
              <w:t xml:space="preserve">Montant HT </w:t>
            </w:r>
          </w:p>
          <w:p w:rsidR="004A1C00" w:rsidRDefault="004A1C00" w:rsidP="00BE1109">
            <w:pPr>
              <w:jc w:val="center"/>
              <w:rPr>
                <w:rFonts w:ascii="Arial" w:hAnsi="Arial" w:cs="Arial"/>
                <w:b/>
                <w:bCs/>
              </w:rPr>
            </w:pPr>
            <w:proofErr w:type="gramStart"/>
            <w:r>
              <w:rPr>
                <w:rFonts w:ascii="Arial" w:hAnsi="Arial" w:cs="Arial"/>
                <w:b/>
                <w:bCs/>
              </w:rPr>
              <w:t>de</w:t>
            </w:r>
            <w:proofErr w:type="gramEnd"/>
            <w:r>
              <w:rPr>
                <w:rFonts w:ascii="Arial" w:hAnsi="Arial" w:cs="Arial"/>
                <w:b/>
                <w:bCs/>
              </w:rPr>
              <w:t xml:space="preserve"> la prestation</w:t>
            </w:r>
          </w:p>
        </w:tc>
      </w:tr>
      <w:tr w:rsidR="004A1C00" w:rsidTr="00BE1109">
        <w:trPr>
          <w:trHeight w:val="507"/>
        </w:trPr>
        <w:tc>
          <w:tcPr>
            <w:tcW w:w="4503" w:type="dxa"/>
            <w:tcBorders>
              <w:bottom w:val="nil"/>
            </w:tcBorders>
            <w:shd w:val="solid" w:color="CCFFFF" w:fill="auto"/>
          </w:tcPr>
          <w:p w:rsidR="004A1C00" w:rsidRDefault="004A1C00" w:rsidP="00BE1109">
            <w:pPr>
              <w:jc w:val="both"/>
              <w:rPr>
                <w:rFonts w:ascii="Arial" w:hAnsi="Arial" w:cs="Arial"/>
              </w:rPr>
            </w:pPr>
          </w:p>
        </w:tc>
        <w:tc>
          <w:tcPr>
            <w:tcW w:w="3685" w:type="dxa"/>
            <w:tcBorders>
              <w:bottom w:val="nil"/>
            </w:tcBorders>
            <w:shd w:val="solid" w:color="CCFFFF" w:fill="auto"/>
          </w:tcPr>
          <w:p w:rsidR="004A1C00" w:rsidRDefault="004A1C00" w:rsidP="00BE1109">
            <w:pPr>
              <w:jc w:val="both"/>
              <w:rPr>
                <w:rFonts w:ascii="Arial" w:hAnsi="Arial" w:cs="Arial"/>
              </w:rPr>
            </w:pPr>
          </w:p>
        </w:tc>
        <w:tc>
          <w:tcPr>
            <w:tcW w:w="2268" w:type="dxa"/>
            <w:tcBorders>
              <w:bottom w:val="nil"/>
            </w:tcBorders>
            <w:shd w:val="solid" w:color="CCFFFF" w:fill="auto"/>
          </w:tcPr>
          <w:p w:rsidR="004A1C00" w:rsidRDefault="004A1C00" w:rsidP="00BE1109">
            <w:pPr>
              <w:jc w:val="both"/>
              <w:rPr>
                <w:rFonts w:ascii="Arial" w:hAnsi="Arial" w:cs="Arial"/>
              </w:rPr>
            </w:pPr>
          </w:p>
        </w:tc>
      </w:tr>
      <w:tr w:rsidR="004A1C00" w:rsidTr="00BE1109">
        <w:trPr>
          <w:trHeight w:val="439"/>
        </w:trPr>
        <w:tc>
          <w:tcPr>
            <w:tcW w:w="4503" w:type="dxa"/>
            <w:tcBorders>
              <w:top w:val="nil"/>
              <w:bottom w:val="nil"/>
            </w:tcBorders>
          </w:tcPr>
          <w:p w:rsidR="004A1C00" w:rsidRDefault="004A1C00" w:rsidP="00BE1109">
            <w:pPr>
              <w:jc w:val="both"/>
              <w:rPr>
                <w:rFonts w:ascii="Arial" w:hAnsi="Arial" w:cs="Arial"/>
              </w:rPr>
            </w:pPr>
          </w:p>
        </w:tc>
        <w:tc>
          <w:tcPr>
            <w:tcW w:w="3685" w:type="dxa"/>
            <w:tcBorders>
              <w:top w:val="nil"/>
              <w:bottom w:val="nil"/>
            </w:tcBorders>
          </w:tcPr>
          <w:p w:rsidR="004A1C00" w:rsidRDefault="004A1C00" w:rsidP="00BE1109">
            <w:pPr>
              <w:jc w:val="both"/>
              <w:rPr>
                <w:rFonts w:ascii="Arial" w:hAnsi="Arial" w:cs="Arial"/>
              </w:rPr>
            </w:pPr>
          </w:p>
        </w:tc>
        <w:tc>
          <w:tcPr>
            <w:tcW w:w="2268" w:type="dxa"/>
            <w:tcBorders>
              <w:top w:val="nil"/>
              <w:bottom w:val="nil"/>
            </w:tcBorders>
          </w:tcPr>
          <w:p w:rsidR="004A1C00" w:rsidRDefault="004A1C00" w:rsidP="00BE1109">
            <w:pPr>
              <w:jc w:val="both"/>
              <w:rPr>
                <w:rFonts w:ascii="Arial" w:hAnsi="Arial" w:cs="Arial"/>
              </w:rPr>
            </w:pPr>
          </w:p>
        </w:tc>
      </w:tr>
      <w:tr w:rsidR="004A1C00" w:rsidTr="00BE1109">
        <w:trPr>
          <w:trHeight w:val="418"/>
        </w:trPr>
        <w:tc>
          <w:tcPr>
            <w:tcW w:w="4503" w:type="dxa"/>
            <w:tcBorders>
              <w:top w:val="nil"/>
              <w:bottom w:val="nil"/>
            </w:tcBorders>
            <w:shd w:val="solid" w:color="CCFFFF" w:fill="auto"/>
          </w:tcPr>
          <w:p w:rsidR="004A1C00" w:rsidRDefault="004A1C00" w:rsidP="00BE1109">
            <w:pPr>
              <w:jc w:val="both"/>
              <w:rPr>
                <w:rFonts w:ascii="Arial" w:hAnsi="Arial" w:cs="Arial"/>
              </w:rPr>
            </w:pPr>
          </w:p>
        </w:tc>
        <w:tc>
          <w:tcPr>
            <w:tcW w:w="3685" w:type="dxa"/>
            <w:tcBorders>
              <w:top w:val="nil"/>
              <w:bottom w:val="nil"/>
            </w:tcBorders>
            <w:shd w:val="solid" w:color="CCFFFF" w:fill="auto"/>
          </w:tcPr>
          <w:p w:rsidR="004A1C00" w:rsidRDefault="004A1C00" w:rsidP="00BE1109">
            <w:pPr>
              <w:jc w:val="both"/>
              <w:rPr>
                <w:rFonts w:ascii="Arial" w:hAnsi="Arial" w:cs="Arial"/>
              </w:rPr>
            </w:pPr>
          </w:p>
        </w:tc>
        <w:tc>
          <w:tcPr>
            <w:tcW w:w="2268" w:type="dxa"/>
            <w:tcBorders>
              <w:top w:val="nil"/>
              <w:bottom w:val="nil"/>
            </w:tcBorders>
            <w:shd w:val="solid" w:color="CCFFFF" w:fill="auto"/>
          </w:tcPr>
          <w:p w:rsidR="004A1C00" w:rsidRDefault="004A1C00" w:rsidP="00BE1109">
            <w:pPr>
              <w:jc w:val="both"/>
              <w:rPr>
                <w:rFonts w:ascii="Arial" w:hAnsi="Arial" w:cs="Arial"/>
              </w:rPr>
            </w:pPr>
          </w:p>
        </w:tc>
      </w:tr>
      <w:tr w:rsidR="004A1C00" w:rsidTr="00BE1109">
        <w:trPr>
          <w:trHeight w:val="437"/>
        </w:trPr>
        <w:tc>
          <w:tcPr>
            <w:tcW w:w="4503" w:type="dxa"/>
            <w:tcBorders>
              <w:top w:val="nil"/>
              <w:bottom w:val="single" w:sz="4" w:space="0" w:color="auto"/>
            </w:tcBorders>
          </w:tcPr>
          <w:p w:rsidR="004A1C00" w:rsidRDefault="004A1C00" w:rsidP="00BE1109">
            <w:pPr>
              <w:jc w:val="both"/>
              <w:rPr>
                <w:rFonts w:ascii="Arial" w:hAnsi="Arial" w:cs="Arial"/>
              </w:rPr>
            </w:pPr>
          </w:p>
        </w:tc>
        <w:tc>
          <w:tcPr>
            <w:tcW w:w="3685" w:type="dxa"/>
            <w:tcBorders>
              <w:top w:val="nil"/>
              <w:bottom w:val="single" w:sz="4" w:space="0" w:color="auto"/>
            </w:tcBorders>
          </w:tcPr>
          <w:p w:rsidR="004A1C00" w:rsidRDefault="004A1C00" w:rsidP="00BE1109">
            <w:pPr>
              <w:jc w:val="both"/>
              <w:rPr>
                <w:rFonts w:ascii="Arial" w:hAnsi="Arial" w:cs="Arial"/>
              </w:rPr>
            </w:pPr>
          </w:p>
        </w:tc>
        <w:tc>
          <w:tcPr>
            <w:tcW w:w="2268" w:type="dxa"/>
            <w:tcBorders>
              <w:top w:val="nil"/>
              <w:bottom w:val="single" w:sz="4" w:space="0" w:color="auto"/>
            </w:tcBorders>
          </w:tcPr>
          <w:p w:rsidR="004A1C00" w:rsidRDefault="004A1C00" w:rsidP="00BE1109">
            <w:pPr>
              <w:jc w:val="both"/>
              <w:rPr>
                <w:rFonts w:ascii="Arial" w:hAnsi="Arial" w:cs="Arial"/>
              </w:rPr>
            </w:pPr>
          </w:p>
        </w:tc>
      </w:tr>
    </w:tbl>
    <w:p w:rsidR="004A1C00" w:rsidRDefault="004A1C00" w:rsidP="004A1C00">
      <w:pPr>
        <w:tabs>
          <w:tab w:val="left" w:pos="6237"/>
        </w:tabs>
        <w:rPr>
          <w:rFonts w:ascii="Arial" w:hAnsi="Arial" w:cs="Arial"/>
        </w:rPr>
      </w:pPr>
    </w:p>
    <w:p w:rsidR="00A231D7" w:rsidRDefault="00A231D7" w:rsidP="00F51255">
      <w:pPr>
        <w:rPr>
          <w:rFonts w:ascii="Arial" w:hAnsi="Arial" w:cs="Arial"/>
          <w:sz w:val="22"/>
          <w:szCs w:val="22"/>
        </w:rPr>
      </w:pPr>
      <w:r>
        <w:rPr>
          <w:rFonts w:ascii="Arial" w:hAnsi="Arial" w:cs="Arial"/>
          <w:b/>
          <w:bCs/>
          <w:sz w:val="22"/>
          <w:szCs w:val="22"/>
        </w:rPr>
        <w:t>B3 - Compte à créditer :</w:t>
      </w:r>
    </w:p>
    <w:p w:rsidR="00A231D7" w:rsidRPr="00923E5D" w:rsidRDefault="00A231D7">
      <w:pPr>
        <w:pStyle w:val="fcase1ertab"/>
        <w:spacing w:before="120"/>
        <w:ind w:left="0" w:firstLine="0"/>
        <w:rPr>
          <w:rFonts w:ascii="Arial" w:hAnsi="Arial" w:cs="Arial"/>
          <w:b/>
          <w:i/>
          <w:iCs/>
          <w:sz w:val="18"/>
          <w:szCs w:val="18"/>
        </w:rPr>
      </w:pPr>
      <w:r w:rsidRPr="00923E5D">
        <w:rPr>
          <w:rFonts w:ascii="Arial" w:hAnsi="Arial" w:cs="Arial"/>
          <w:b/>
          <w:i/>
          <w:iCs/>
          <w:sz w:val="18"/>
          <w:szCs w:val="18"/>
        </w:rPr>
        <w:t>(Joindre un relevé d’identité bancaire)</w:t>
      </w:r>
    </w:p>
    <w:p w:rsidR="00A231D7" w:rsidRDefault="00A231D7">
      <w:pPr>
        <w:pStyle w:val="fcasegauche"/>
        <w:tabs>
          <w:tab w:val="left" w:pos="426"/>
        </w:tabs>
        <w:spacing w:after="0"/>
        <w:ind w:left="0" w:firstLine="0"/>
        <w:jc w:val="left"/>
        <w:rPr>
          <w:rFonts w:ascii="Arial" w:hAnsi="Arial" w:cs="Arial"/>
          <w:b/>
          <w:bCs/>
        </w:rPr>
      </w:pPr>
    </w:p>
    <w:p w:rsidR="00A231D7" w:rsidRDefault="00A231D7">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A231D7" w:rsidRDefault="00A231D7">
      <w:pPr>
        <w:pStyle w:val="fcasegauche"/>
        <w:tabs>
          <w:tab w:val="left" w:pos="426"/>
        </w:tabs>
        <w:spacing w:after="0"/>
        <w:ind w:left="0" w:firstLine="0"/>
        <w:jc w:val="left"/>
        <w:rPr>
          <w:rFonts w:ascii="Arial" w:hAnsi="Arial" w:cs="Arial"/>
        </w:rPr>
      </w:pPr>
    </w:p>
    <w:p w:rsidR="00A231D7" w:rsidRDefault="00A231D7">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A231D7" w:rsidRDefault="00A231D7">
      <w:pPr>
        <w:pStyle w:val="fcasegauche"/>
        <w:tabs>
          <w:tab w:val="left" w:pos="426"/>
        </w:tabs>
        <w:spacing w:after="0"/>
        <w:ind w:left="0" w:firstLine="0"/>
        <w:jc w:val="left"/>
        <w:rPr>
          <w:rFonts w:ascii="Arial" w:hAnsi="Arial" w:cs="Arial"/>
          <w:b/>
          <w:bCs/>
        </w:rPr>
      </w:pPr>
    </w:p>
    <w:p w:rsidR="00A231D7" w:rsidRDefault="00A231D7">
      <w:pPr>
        <w:pStyle w:val="Titre4"/>
        <w:tabs>
          <w:tab w:val="clear" w:pos="-142"/>
          <w:tab w:val="clear" w:pos="4111"/>
          <w:tab w:val="left" w:pos="426"/>
        </w:tabs>
        <w:rPr>
          <w:sz w:val="22"/>
          <w:szCs w:val="22"/>
        </w:rPr>
      </w:pPr>
      <w:r>
        <w:rPr>
          <w:sz w:val="22"/>
          <w:szCs w:val="22"/>
        </w:rPr>
        <w:t>B</w:t>
      </w:r>
      <w:r w:rsidR="008E1C06">
        <w:rPr>
          <w:sz w:val="22"/>
          <w:szCs w:val="22"/>
        </w:rPr>
        <w:t>4</w:t>
      </w:r>
      <w:r>
        <w:rPr>
          <w:sz w:val="22"/>
          <w:szCs w:val="22"/>
        </w:rPr>
        <w:t xml:space="preserve"> -</w:t>
      </w:r>
      <w:r>
        <w:rPr>
          <w:b w:val="0"/>
          <w:bCs w:val="0"/>
          <w:sz w:val="22"/>
          <w:szCs w:val="22"/>
        </w:rPr>
        <w:t xml:space="preserve"> </w:t>
      </w:r>
      <w:r>
        <w:rPr>
          <w:sz w:val="22"/>
          <w:szCs w:val="22"/>
        </w:rPr>
        <w:t>Durée d’exécution du marché public ou de l’accord-cadre :</w:t>
      </w:r>
    </w:p>
    <w:p w:rsidR="00A231D7" w:rsidRDefault="00A231D7">
      <w:pPr>
        <w:tabs>
          <w:tab w:val="left" w:pos="576"/>
        </w:tabs>
        <w:jc w:val="both"/>
        <w:rPr>
          <w:rFonts w:ascii="Arial" w:hAnsi="Arial" w:cs="Arial"/>
        </w:rPr>
      </w:pPr>
    </w:p>
    <w:p w:rsidR="008E1C06" w:rsidRDefault="008E1C06" w:rsidP="008E1C06">
      <w:pPr>
        <w:tabs>
          <w:tab w:val="left" w:pos="576"/>
        </w:tabs>
        <w:jc w:val="both"/>
        <w:rPr>
          <w:rFonts w:ascii="Arial" w:hAnsi="Arial" w:cs="Arial"/>
        </w:rPr>
      </w:pPr>
      <w:r>
        <w:rPr>
          <w:rFonts w:ascii="Arial" w:hAnsi="Arial" w:cs="Arial"/>
        </w:rPr>
        <w:t xml:space="preserve">La durée d’exécution de l’accord cadre est précisée dans le </w:t>
      </w:r>
      <w:r w:rsidRPr="00DD2670">
        <w:rPr>
          <w:rFonts w:ascii="Arial" w:hAnsi="Arial" w:cs="Arial"/>
        </w:rPr>
        <w:t xml:space="preserve">CCP -article </w:t>
      </w:r>
      <w:r>
        <w:rPr>
          <w:rFonts w:ascii="Arial" w:hAnsi="Arial" w:cs="Arial"/>
        </w:rPr>
        <w:t>3</w:t>
      </w:r>
      <w:r w:rsidRPr="00DD2670">
        <w:rPr>
          <w:rFonts w:ascii="Arial" w:hAnsi="Arial" w:cs="Arial"/>
        </w:rPr>
        <w:t xml:space="preserve">-. </w:t>
      </w:r>
      <w:r>
        <w:rPr>
          <w:rFonts w:ascii="Arial" w:hAnsi="Arial" w:cs="Arial"/>
        </w:rPr>
        <w:t>La prise d'effet est :</w:t>
      </w:r>
    </w:p>
    <w:p w:rsidR="008E1C06" w:rsidRDefault="008E1C06" w:rsidP="008E1C06">
      <w:pPr>
        <w:rPr>
          <w:i/>
          <w:iCs/>
          <w:sz w:val="18"/>
          <w:szCs w:val="18"/>
        </w:rPr>
      </w:pPr>
      <w:r>
        <w:rPr>
          <w:rFonts w:ascii="Arial" w:hAnsi="Arial" w:cs="Arial"/>
          <w:i/>
          <w:iCs/>
          <w:sz w:val="18"/>
          <w:szCs w:val="18"/>
        </w:rPr>
        <w:t>(Cocher la case correspondante.)</w:t>
      </w:r>
    </w:p>
    <w:p w:rsidR="00A231D7" w:rsidRDefault="00BC0B10">
      <w:pPr>
        <w:spacing w:before="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ab/>
      </w:r>
      <w:proofErr w:type="gramStart"/>
      <w:r w:rsidR="00A231D7">
        <w:rPr>
          <w:rFonts w:ascii="Arial" w:hAnsi="Arial" w:cs="Arial"/>
        </w:rPr>
        <w:t>la</w:t>
      </w:r>
      <w:proofErr w:type="gramEnd"/>
      <w:r w:rsidR="00A231D7">
        <w:rPr>
          <w:rFonts w:ascii="Arial" w:hAnsi="Arial" w:cs="Arial"/>
        </w:rPr>
        <w:t xml:space="preserve"> date de notification du marché public ou de l’accord-cadre ;</w:t>
      </w:r>
    </w:p>
    <w:p w:rsidR="00A231D7" w:rsidRDefault="00B54B0B">
      <w:pPr>
        <w:spacing w:before="120"/>
        <w:ind w:left="567"/>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ab/>
      </w:r>
      <w:proofErr w:type="gramStart"/>
      <w:r w:rsidR="00A231D7">
        <w:rPr>
          <w:rFonts w:ascii="Arial" w:hAnsi="Arial" w:cs="Arial"/>
        </w:rPr>
        <w:t>la</w:t>
      </w:r>
      <w:proofErr w:type="gramEnd"/>
      <w:r w:rsidR="00A231D7">
        <w:rPr>
          <w:rFonts w:ascii="Arial" w:hAnsi="Arial" w:cs="Arial"/>
        </w:rPr>
        <w:t xml:space="preserve"> date de notification de l’ordre de service ou du premier bon de commande ;</w:t>
      </w:r>
    </w:p>
    <w:p w:rsidR="00A231D7" w:rsidRDefault="00BC0B10">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1"/>
            </w:checkBox>
          </w:ffData>
        </w:fldChar>
      </w:r>
      <w:bookmarkStart w:id="3" w:name="CaseACocher111"/>
      <w:r>
        <w:rPr>
          <w:rFonts w:ascii="Arial" w:hAnsi="Arial" w:cs="Arial"/>
          <w:color w:val="000000"/>
        </w:rPr>
        <w:instrText xml:space="preserve"> FORMCHECKBOX </w:instrText>
      </w:r>
      <w:r w:rsidR="001C44EF">
        <w:rPr>
          <w:rFonts w:ascii="Arial" w:hAnsi="Arial" w:cs="Arial"/>
          <w:color w:val="000000"/>
        </w:rPr>
      </w:r>
      <w:r w:rsidR="001C44EF">
        <w:rPr>
          <w:rFonts w:ascii="Arial" w:hAnsi="Arial" w:cs="Arial"/>
          <w:color w:val="000000"/>
        </w:rPr>
        <w:fldChar w:fldCharType="separate"/>
      </w:r>
      <w:r>
        <w:rPr>
          <w:rFonts w:ascii="Arial" w:hAnsi="Arial" w:cs="Arial"/>
          <w:color w:val="000000"/>
        </w:rPr>
        <w:fldChar w:fldCharType="end"/>
      </w:r>
      <w:bookmarkEnd w:id="3"/>
      <w:r w:rsidR="00A231D7">
        <w:rPr>
          <w:rFonts w:ascii="Arial" w:hAnsi="Arial" w:cs="Arial"/>
        </w:rPr>
        <w:tab/>
      </w:r>
      <w:proofErr w:type="gramStart"/>
      <w:r w:rsidR="008E1C06">
        <w:rPr>
          <w:rFonts w:ascii="Arial" w:hAnsi="Arial" w:cs="Arial"/>
        </w:rPr>
        <w:t>le</w:t>
      </w:r>
      <w:proofErr w:type="gramEnd"/>
      <w:r w:rsidR="008E1C06">
        <w:rPr>
          <w:rFonts w:ascii="Arial" w:hAnsi="Arial" w:cs="Arial"/>
        </w:rPr>
        <w:t xml:space="preserve"> </w:t>
      </w:r>
      <w:r>
        <w:rPr>
          <w:rFonts w:ascii="Arial" w:hAnsi="Arial" w:cs="Arial"/>
        </w:rPr>
        <w:t xml:space="preserve">10 </w:t>
      </w:r>
      <w:ins w:id="4" w:author="LJ" w:date="2025-09-09T23:16:00Z">
        <w:r w:rsidR="00115C09">
          <w:rPr>
            <w:rFonts w:ascii="Arial" w:hAnsi="Arial" w:cs="Arial"/>
          </w:rPr>
          <w:t xml:space="preserve">novembre </w:t>
        </w:r>
      </w:ins>
      <w:r>
        <w:rPr>
          <w:rFonts w:ascii="Arial" w:hAnsi="Arial" w:cs="Arial"/>
        </w:rPr>
        <w:t>202</w:t>
      </w:r>
      <w:ins w:id="5" w:author="LJ" w:date="2025-09-09T23:16:00Z">
        <w:r w:rsidR="00115C09">
          <w:rPr>
            <w:rFonts w:ascii="Arial" w:hAnsi="Arial" w:cs="Arial"/>
          </w:rPr>
          <w:t>5</w:t>
        </w:r>
      </w:ins>
      <w:del w:id="6" w:author="LJ" w:date="2025-09-09T23:16:00Z">
        <w:r w:rsidDel="00115C09">
          <w:rPr>
            <w:rFonts w:ascii="Arial" w:hAnsi="Arial" w:cs="Arial"/>
          </w:rPr>
          <w:delText>1</w:delText>
        </w:r>
      </w:del>
      <w:r w:rsidR="008E1C06">
        <w:rPr>
          <w:rFonts w:ascii="Arial" w:hAnsi="Arial" w:cs="Arial"/>
        </w:rPr>
        <w:t xml:space="preserve"> ou à la date de notification si elle est postérieure à cette date.</w:t>
      </w:r>
    </w:p>
    <w:p w:rsidR="00A231D7" w:rsidRDefault="00A231D7">
      <w:pPr>
        <w:tabs>
          <w:tab w:val="left" w:pos="426"/>
        </w:tabs>
        <w:jc w:val="both"/>
        <w:rPr>
          <w:rFonts w:ascii="Arial" w:hAnsi="Arial" w:cs="Arial"/>
          <w:b/>
          <w:bCs/>
        </w:rPr>
      </w:pPr>
    </w:p>
    <w:p w:rsidR="00A231D7" w:rsidRDefault="00A231D7">
      <w:pPr>
        <w:tabs>
          <w:tab w:val="left" w:pos="426"/>
        </w:tabs>
        <w:jc w:val="both"/>
        <w:rPr>
          <w:rFonts w:ascii="Arial" w:hAnsi="Arial" w:cs="Arial"/>
          <w:b/>
          <w:bCs/>
          <w:sz w:val="22"/>
          <w:szCs w:val="22"/>
        </w:rPr>
      </w:pPr>
      <w:r>
        <w:rPr>
          <w:rFonts w:ascii="Arial" w:hAnsi="Arial" w:cs="Arial"/>
          <w:b/>
          <w:bCs/>
          <w:sz w:val="22"/>
          <w:szCs w:val="22"/>
        </w:rPr>
        <w:t>B</w:t>
      </w:r>
      <w:r w:rsidR="00F93B5D">
        <w:rPr>
          <w:rFonts w:ascii="Arial" w:hAnsi="Arial" w:cs="Arial"/>
          <w:b/>
          <w:bCs/>
          <w:sz w:val="22"/>
          <w:szCs w:val="22"/>
        </w:rPr>
        <w:t>5</w:t>
      </w:r>
      <w:r>
        <w:rPr>
          <w:rFonts w:ascii="Arial" w:hAnsi="Arial" w:cs="Arial"/>
          <w:b/>
          <w:bCs/>
          <w:sz w:val="22"/>
          <w:szCs w:val="22"/>
        </w:rPr>
        <w:t xml:space="preserve"> - Délai de validité de l’offre :</w:t>
      </w:r>
    </w:p>
    <w:p w:rsidR="00A231D7" w:rsidRDefault="00A231D7">
      <w:pPr>
        <w:pStyle w:val="fcase1ertab"/>
        <w:ind w:left="0" w:firstLine="0"/>
        <w:rPr>
          <w:rFonts w:ascii="Arial" w:hAnsi="Arial" w:cs="Arial"/>
        </w:rPr>
      </w:pPr>
    </w:p>
    <w:p w:rsidR="00A231D7" w:rsidRDefault="00A231D7">
      <w:pPr>
        <w:pStyle w:val="fcase1ertab"/>
        <w:ind w:left="0" w:firstLine="0"/>
        <w:rPr>
          <w:rFonts w:ascii="Arial" w:hAnsi="Arial" w:cs="Arial"/>
        </w:rPr>
      </w:pPr>
      <w:r>
        <w:t xml:space="preserve">Le présent engagement me lie pour le délai de validité des offres, soit </w:t>
      </w:r>
      <w:r w:rsidR="003307F5">
        <w:t>90</w:t>
      </w:r>
      <w:r>
        <w:t xml:space="preserve"> jours</w:t>
      </w:r>
    </w:p>
    <w:p w:rsidR="00AE40D8" w:rsidRDefault="00AE40D8">
      <w:pPr>
        <w:rPr>
          <w:rFonts w:ascii="Arial" w:hAnsi="Arial" w:cs="Arial"/>
        </w:rPr>
      </w:pPr>
      <w:r>
        <w:rPr>
          <w:rFonts w:ascii="Arial" w:hAnsi="Arial" w:cs="Arial"/>
        </w:rPr>
        <w:br w:type="page"/>
      </w:r>
    </w:p>
    <w:p w:rsidR="00A231D7" w:rsidRDefault="00A231D7">
      <w:pPr>
        <w:tabs>
          <w:tab w:val="left" w:pos="426"/>
        </w:tabs>
        <w:jc w:val="both"/>
        <w:rPr>
          <w:rFonts w:ascii="Arial" w:hAnsi="Arial" w:cs="Arial"/>
          <w:b/>
          <w:bCs/>
          <w:sz w:val="22"/>
          <w:szCs w:val="22"/>
        </w:rPr>
      </w:pPr>
      <w:r>
        <w:rPr>
          <w:rFonts w:ascii="Arial" w:hAnsi="Arial" w:cs="Arial"/>
          <w:b/>
          <w:bCs/>
          <w:sz w:val="22"/>
          <w:szCs w:val="22"/>
        </w:rPr>
        <w:lastRenderedPageBreak/>
        <w:t>B</w:t>
      </w:r>
      <w:r w:rsidR="00F93B5D">
        <w:rPr>
          <w:rFonts w:ascii="Arial" w:hAnsi="Arial" w:cs="Arial"/>
          <w:b/>
          <w:bCs/>
          <w:sz w:val="22"/>
          <w:szCs w:val="22"/>
        </w:rPr>
        <w:t>6</w:t>
      </w:r>
      <w:r>
        <w:rPr>
          <w:rFonts w:ascii="Arial" w:hAnsi="Arial" w:cs="Arial"/>
          <w:b/>
          <w:bCs/>
          <w:sz w:val="22"/>
          <w:szCs w:val="22"/>
        </w:rPr>
        <w:t xml:space="preserve"> - Origine et part des fournitures :</w:t>
      </w:r>
    </w:p>
    <w:p w:rsidR="00A231D7" w:rsidRDefault="00A231D7">
      <w:pPr>
        <w:tabs>
          <w:tab w:val="left" w:pos="426"/>
        </w:tabs>
        <w:spacing w:before="120"/>
        <w:jc w:val="both"/>
        <w:rPr>
          <w:rFonts w:ascii="Arial" w:hAnsi="Arial" w:cs="Arial"/>
          <w:i/>
          <w:iCs/>
          <w:sz w:val="18"/>
          <w:szCs w:val="18"/>
        </w:rPr>
      </w:pPr>
      <w:r>
        <w:rPr>
          <w:rFonts w:ascii="Arial" w:hAnsi="Arial" w:cs="Arial"/>
          <w:i/>
          <w:iCs/>
          <w:sz w:val="18"/>
          <w:szCs w:val="18"/>
        </w:rPr>
        <w:t xml:space="preserve">(Indications à fournir pour les seuls marchés ou accords-cadres de fournitures des entités adjudicatrices : article </w:t>
      </w:r>
      <w:r w:rsidR="001E7CF7">
        <w:rPr>
          <w:rFonts w:ascii="Arial" w:hAnsi="Arial" w:cs="Arial"/>
          <w:i/>
          <w:iCs/>
          <w:sz w:val="18"/>
          <w:szCs w:val="18"/>
        </w:rPr>
        <w:t>R2153-1</w:t>
      </w:r>
      <w:r>
        <w:rPr>
          <w:rFonts w:ascii="Arial" w:hAnsi="Arial" w:cs="Arial"/>
          <w:i/>
          <w:iCs/>
          <w:sz w:val="18"/>
          <w:szCs w:val="18"/>
        </w:rPr>
        <w:t xml:space="preserve"> du code </w:t>
      </w:r>
      <w:r w:rsidR="001E7CF7">
        <w:rPr>
          <w:rFonts w:ascii="Arial" w:hAnsi="Arial" w:cs="Arial"/>
          <w:i/>
          <w:iCs/>
          <w:sz w:val="18"/>
          <w:szCs w:val="18"/>
        </w:rPr>
        <w:t>de la commande publique</w:t>
      </w:r>
      <w:r>
        <w:rPr>
          <w:rFonts w:ascii="Arial" w:hAnsi="Arial" w:cs="Arial"/>
          <w:i/>
          <w:iCs/>
          <w:sz w:val="18"/>
          <w:szCs w:val="18"/>
        </w:rPr>
        <w:t>)</w:t>
      </w:r>
    </w:p>
    <w:p w:rsidR="00A231D7" w:rsidRDefault="00A231D7">
      <w:pPr>
        <w:tabs>
          <w:tab w:val="left" w:pos="1380"/>
        </w:tabs>
        <w:jc w:val="both"/>
        <w:rPr>
          <w:rFonts w:ascii="Arial" w:hAnsi="Arial" w:cs="Arial"/>
        </w:rPr>
      </w:pPr>
    </w:p>
    <w:p w:rsidR="00A231D7" w:rsidRDefault="00A231D7">
      <w:pPr>
        <w:tabs>
          <w:tab w:val="left" w:pos="426"/>
        </w:tabs>
        <w:jc w:val="both"/>
        <w:rPr>
          <w:sz w:val="16"/>
          <w:szCs w:val="16"/>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sz w:val="16"/>
          <w:szCs w:val="16"/>
        </w:rPr>
        <w:t>:</w:t>
      </w:r>
    </w:p>
    <w:p w:rsidR="00A231D7" w:rsidRDefault="00A231D7">
      <w:pPr>
        <w:tabs>
          <w:tab w:val="left" w:pos="426"/>
        </w:tabs>
        <w:jc w:val="both"/>
        <w:rPr>
          <w:rFonts w:ascii="Arial" w:hAnsi="Arial" w:cs="Arial"/>
          <w:i/>
          <w:iCs/>
          <w:sz w:val="18"/>
          <w:szCs w:val="18"/>
        </w:rPr>
      </w:pPr>
      <w:r>
        <w:rPr>
          <w:rFonts w:ascii="Arial" w:hAnsi="Arial" w:cs="Arial"/>
          <w:i/>
          <w:iCs/>
          <w:sz w:val="18"/>
          <w:szCs w:val="18"/>
        </w:rPr>
        <w:t>(Cocher la case correspondante et indiquer le pourcentage.)</w:t>
      </w:r>
    </w:p>
    <w:p w:rsidR="00A231D7" w:rsidRDefault="00B54B0B">
      <w:pPr>
        <w:pStyle w:val="fcasegauche"/>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ab/>
        <w:t>Pays de l'Unio</w:t>
      </w:r>
      <w:r w:rsidR="00CC68BC">
        <w:rPr>
          <w:rFonts w:ascii="Arial" w:hAnsi="Arial" w:cs="Arial"/>
        </w:rPr>
        <w:t>n européenne, France comprise </w:t>
      </w:r>
    </w:p>
    <w:p w:rsidR="00A231D7" w:rsidRDefault="00B54B0B" w:rsidP="00E63CAA">
      <w:pPr>
        <w:pStyle w:val="fcasegauche"/>
        <w:tabs>
          <w:tab w:val="left" w:pos="1134"/>
          <w:tab w:val="left" w:leader="dot" w:pos="7938"/>
        </w:tabs>
        <w:spacing w:before="120" w:after="120"/>
        <w:ind w:left="567" w:firstLine="0"/>
        <w:rPr>
          <w:rFonts w:ascii="Arial" w:hAnsi="Arial" w:cs="Arial"/>
        </w:rPr>
      </w:pPr>
      <w:r>
        <w:rPr>
          <w:rFonts w:ascii="Arial" w:hAnsi="Arial" w:cs="Arial"/>
        </w:rPr>
        <w:fldChar w:fldCharType="begin">
          <w:ffData>
            <w:name w:val="CaseACocher114"/>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E63CAA">
        <w:rPr>
          <w:rFonts w:ascii="Arial" w:hAnsi="Arial" w:cs="Arial"/>
        </w:rPr>
        <w:tab/>
      </w:r>
      <w:r w:rsidR="00A231D7">
        <w:rPr>
          <w:rFonts w:ascii="Arial" w:hAnsi="Arial" w:cs="Arial"/>
        </w:rPr>
        <w:t xml:space="preserve">Pays membre de l'Organisation mondiale du commerce signataire de l'accord sur les marchés publics </w:t>
      </w:r>
      <w:r w:rsidR="00E63CAA">
        <w:rPr>
          <w:rFonts w:ascii="Arial" w:hAnsi="Arial" w:cs="Arial"/>
        </w:rPr>
        <w:t xml:space="preserve">hors </w:t>
      </w:r>
      <w:r w:rsidR="00A231D7">
        <w:rPr>
          <w:rFonts w:ascii="Arial" w:hAnsi="Arial" w:cs="Arial"/>
        </w:rPr>
        <w:t xml:space="preserve">Union </w:t>
      </w:r>
      <w:r w:rsidR="00E63CAA">
        <w:rPr>
          <w:rFonts w:ascii="Arial" w:hAnsi="Arial" w:cs="Arial"/>
        </w:rPr>
        <w:t>E</w:t>
      </w:r>
      <w:r w:rsidR="00A231D7">
        <w:rPr>
          <w:rFonts w:ascii="Arial" w:hAnsi="Arial" w:cs="Arial"/>
        </w:rPr>
        <w:t xml:space="preserve">uropéenne </w:t>
      </w:r>
      <w:r w:rsidR="00E63CAA">
        <w:rPr>
          <w:rFonts w:ascii="Arial" w:hAnsi="Arial" w:cs="Arial"/>
        </w:rPr>
        <w:t>(préciser)</w:t>
      </w:r>
      <w:r w:rsidR="00A231D7">
        <w:rPr>
          <w:rFonts w:ascii="Arial" w:hAnsi="Arial" w:cs="Arial"/>
        </w:rPr>
        <w:t xml:space="preserve"> : </w:t>
      </w:r>
    </w:p>
    <w:p w:rsidR="00A231D7" w:rsidRDefault="00B54B0B" w:rsidP="00E63CAA">
      <w:pPr>
        <w:pStyle w:val="fcasegauche"/>
        <w:tabs>
          <w:tab w:val="left" w:pos="1134"/>
          <w:tab w:val="left" w:leader="dot" w:pos="7088"/>
        </w:tabs>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E63CAA">
        <w:rPr>
          <w:rFonts w:ascii="Arial" w:hAnsi="Arial" w:cs="Arial"/>
        </w:rPr>
        <w:tab/>
      </w:r>
      <w:r w:rsidR="00A231D7">
        <w:rPr>
          <w:rFonts w:ascii="Arial" w:hAnsi="Arial" w:cs="Arial"/>
        </w:rPr>
        <w:t>Autre </w:t>
      </w:r>
      <w:r w:rsidR="00E63CAA">
        <w:rPr>
          <w:rFonts w:ascii="Arial" w:hAnsi="Arial" w:cs="Arial"/>
        </w:rPr>
        <w:t>(à préciser)</w:t>
      </w:r>
      <w:r w:rsidR="0014121F">
        <w:rPr>
          <w:rFonts w:ascii="Arial" w:hAnsi="Arial" w:cs="Arial"/>
        </w:rPr>
        <w:t xml:space="preserve"> </w:t>
      </w:r>
      <w:r w:rsidR="00A231D7">
        <w:rPr>
          <w:rFonts w:ascii="Arial" w:hAnsi="Arial" w:cs="Arial"/>
        </w:rPr>
        <w:t xml:space="preserve">: </w:t>
      </w:r>
    </w:p>
    <w:p w:rsidR="00CC68BC" w:rsidRDefault="00CC68BC" w:rsidP="00E63CAA">
      <w:pPr>
        <w:pStyle w:val="fcasegauche"/>
        <w:tabs>
          <w:tab w:val="left" w:pos="1134"/>
          <w:tab w:val="left" w:leader="dot" w:pos="7088"/>
        </w:tabs>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A231D7">
        <w:tc>
          <w:tcPr>
            <w:tcW w:w="10419"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A231D7" w:rsidRDefault="00A231D7">
      <w:pPr>
        <w:jc w:val="both"/>
        <w:rPr>
          <w:rFonts w:ascii="Arial" w:hAnsi="Arial" w:cs="Arial"/>
        </w:rPr>
      </w:pPr>
    </w:p>
    <w:p w:rsidR="00AB1139" w:rsidRPr="00581E43" w:rsidRDefault="00AB1139" w:rsidP="00AB1139">
      <w:pPr>
        <w:tabs>
          <w:tab w:val="left" w:pos="-1418"/>
        </w:tabs>
        <w:jc w:val="both"/>
        <w:rPr>
          <w:rFonts w:ascii="Arial" w:hAnsi="Arial" w:cs="Arial"/>
        </w:rPr>
      </w:pPr>
      <w:r w:rsidRPr="00581E43">
        <w:rPr>
          <w:rFonts w:ascii="Arial" w:hAnsi="Arial" w:cs="Arial"/>
        </w:rPr>
        <w:t xml:space="preserve">Le candidat est </w:t>
      </w:r>
      <w:r>
        <w:rPr>
          <w:rFonts w:ascii="Arial" w:hAnsi="Arial" w:cs="Arial"/>
        </w:rPr>
        <w:t xml:space="preserve">un(e) </w:t>
      </w:r>
      <w:r w:rsidRPr="00581E43">
        <w:rPr>
          <w:rFonts w:ascii="Arial" w:hAnsi="Arial" w:cs="Arial"/>
        </w:rPr>
        <w:t>: </w:t>
      </w:r>
    </w:p>
    <w:p w:rsidR="00AB1139" w:rsidRPr="00581E43" w:rsidRDefault="00AB1139" w:rsidP="00AB1139">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Entreprise individuelle. </w:t>
      </w:r>
      <w:r w:rsidRPr="00581E43">
        <w:rPr>
          <w:rFonts w:ascii="Arial" w:hAnsi="Arial" w:cs="Arial"/>
        </w:rPr>
        <w:tab/>
      </w:r>
      <w:r w:rsidRPr="00581E43">
        <w:rPr>
          <w:rFonts w:ascii="Arial" w:hAnsi="Arial" w:cs="Arial"/>
        </w:rPr>
        <w:tab/>
        <w:t>OU</w:t>
      </w:r>
      <w:r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Pr="00581E43">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sidRPr="00581E43">
        <w:rPr>
          <w:rFonts w:ascii="Arial" w:hAnsi="Arial" w:cs="Arial"/>
        </w:rPr>
        <w:fldChar w:fldCharType="end"/>
      </w:r>
      <w:r w:rsidRPr="00581E43">
        <w:rPr>
          <w:rFonts w:ascii="Arial" w:hAnsi="Arial" w:cs="Arial"/>
        </w:rPr>
        <w:t xml:space="preserve"> Groupement momentané d’entreprises (GME). </w:t>
      </w:r>
    </w:p>
    <w:p w:rsidR="00AB1139" w:rsidRDefault="00AB1139" w:rsidP="00AB1139">
      <w:pPr>
        <w:tabs>
          <w:tab w:val="left" w:pos="-1418"/>
        </w:tabs>
        <w:ind w:left="1134"/>
        <w:jc w:val="both"/>
        <w:rPr>
          <w:rFonts w:ascii="Arial" w:hAnsi="Arial" w:cs="Arial"/>
        </w:rPr>
      </w:pPr>
    </w:p>
    <w:p w:rsidR="00AB1139" w:rsidRPr="00581E43" w:rsidRDefault="00AB1139" w:rsidP="00AB1139">
      <w:pPr>
        <w:tabs>
          <w:tab w:val="left" w:pos="-1418"/>
        </w:tabs>
        <w:spacing w:after="240"/>
        <w:ind w:left="1134"/>
        <w:jc w:val="both"/>
        <w:rPr>
          <w:rFonts w:ascii="Arial" w:hAnsi="Arial" w:cs="Arial"/>
        </w:rPr>
      </w:pPr>
      <w:r w:rsidRPr="00581E43">
        <w:rPr>
          <w:rFonts w:ascii="Arial" w:hAnsi="Arial" w:cs="Arial"/>
        </w:rPr>
        <w:t>Si entreprise individuelle, préciser :</w:t>
      </w:r>
    </w:p>
    <w:p w:rsidR="00AB1139" w:rsidRPr="00581E43" w:rsidRDefault="00AB1139" w:rsidP="00AB1139">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sidRPr="00581E43">
        <w:rPr>
          <w:rFonts w:ascii="Arial" w:hAnsi="Arial" w:cs="Arial"/>
        </w:rPr>
        <w:fldChar w:fldCharType="end"/>
      </w:r>
      <w:r w:rsidRPr="00581E43">
        <w:rPr>
          <w:rFonts w:ascii="Arial" w:hAnsi="Arial" w:cs="Arial"/>
        </w:rPr>
        <w:tab/>
        <w:t>PME</w:t>
      </w:r>
      <w:r>
        <w:rPr>
          <w:rFonts w:ascii="Arial" w:hAnsi="Arial" w:cs="Arial"/>
        </w:rPr>
        <w:t xml:space="preserve"> </w:t>
      </w:r>
      <w:r w:rsidRPr="001B7CDC">
        <w:rPr>
          <w:rFonts w:ascii="Arial" w:hAnsi="Arial" w:cs="Arial"/>
          <w:sz w:val="16"/>
          <w:szCs w:val="16"/>
        </w:rPr>
        <w:t>(Petite et Moyenne Entreprise)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TPE </w:t>
      </w:r>
      <w:r w:rsidRPr="00581E43">
        <w:rPr>
          <w:rFonts w:ascii="Arial" w:hAnsi="Arial" w:cs="Arial"/>
          <w:sz w:val="16"/>
          <w:szCs w:val="16"/>
        </w:rPr>
        <w:t>(Très Petite Entreprise)</w:t>
      </w:r>
    </w:p>
    <w:p w:rsidR="00AB1139" w:rsidRDefault="00AB1139" w:rsidP="00AB1139">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ETI </w:t>
      </w:r>
      <w:r w:rsidRPr="00581E43">
        <w:rPr>
          <w:rFonts w:ascii="Arial" w:hAnsi="Arial" w:cs="Arial"/>
          <w:sz w:val="16"/>
          <w:szCs w:val="16"/>
        </w:rPr>
        <w:t>(</w:t>
      </w:r>
      <w:r>
        <w:rPr>
          <w:rFonts w:ascii="Arial" w:hAnsi="Arial" w:cs="Arial"/>
          <w:sz w:val="16"/>
          <w:szCs w:val="16"/>
        </w:rPr>
        <w:t>E</w:t>
      </w:r>
      <w:r w:rsidRPr="00581E43">
        <w:rPr>
          <w:rFonts w:ascii="Arial" w:hAnsi="Arial" w:cs="Arial"/>
          <w:sz w:val="16"/>
          <w:szCs w:val="16"/>
        </w:rPr>
        <w:t xml:space="preserve">ntreprise de </w:t>
      </w:r>
      <w:r>
        <w:rPr>
          <w:rFonts w:ascii="Arial" w:hAnsi="Arial" w:cs="Arial"/>
          <w:sz w:val="16"/>
          <w:szCs w:val="16"/>
        </w:rPr>
        <w:t>T</w:t>
      </w:r>
      <w:r w:rsidRPr="00581E43">
        <w:rPr>
          <w:rFonts w:ascii="Arial" w:hAnsi="Arial" w:cs="Arial"/>
          <w:sz w:val="16"/>
          <w:szCs w:val="16"/>
        </w:rPr>
        <w:t xml:space="preserve">aille </w:t>
      </w:r>
      <w:r>
        <w:rPr>
          <w:rFonts w:ascii="Arial" w:hAnsi="Arial" w:cs="Arial"/>
          <w:sz w:val="16"/>
          <w:szCs w:val="16"/>
        </w:rPr>
        <w:t>I</w:t>
      </w:r>
      <w:r w:rsidRPr="00581E43">
        <w:rPr>
          <w:rFonts w:ascii="Arial" w:hAnsi="Arial" w:cs="Arial"/>
          <w:sz w:val="16"/>
          <w:szCs w:val="16"/>
        </w:rPr>
        <w:t>ntermédiaire)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sidRPr="00581E43">
        <w:rPr>
          <w:rFonts w:ascii="Arial" w:hAnsi="Arial" w:cs="Arial"/>
        </w:rPr>
        <w:fldChar w:fldCharType="end"/>
      </w:r>
      <w:r w:rsidRPr="00581E43">
        <w:rPr>
          <w:rFonts w:ascii="Arial" w:hAnsi="Arial" w:cs="Arial"/>
        </w:rPr>
        <w:tab/>
        <w:t xml:space="preserve">GE </w:t>
      </w:r>
      <w:r w:rsidRPr="00581E43">
        <w:rPr>
          <w:rFonts w:ascii="Arial" w:hAnsi="Arial" w:cs="Arial"/>
          <w:sz w:val="16"/>
          <w:szCs w:val="16"/>
        </w:rPr>
        <w:t>(</w:t>
      </w:r>
      <w:r>
        <w:rPr>
          <w:rFonts w:ascii="Arial" w:hAnsi="Arial" w:cs="Arial"/>
          <w:sz w:val="16"/>
          <w:szCs w:val="16"/>
        </w:rPr>
        <w:t>G</w:t>
      </w:r>
      <w:r w:rsidRPr="00581E43">
        <w:rPr>
          <w:rFonts w:ascii="Arial" w:hAnsi="Arial" w:cs="Arial"/>
          <w:sz w:val="16"/>
          <w:szCs w:val="16"/>
        </w:rPr>
        <w:t>rande Entreprise)</w:t>
      </w:r>
    </w:p>
    <w:p w:rsidR="00AB1139" w:rsidRDefault="00AB1139" w:rsidP="00AB1139">
      <w:pPr>
        <w:tabs>
          <w:tab w:val="left" w:pos="-1418"/>
        </w:tabs>
        <w:spacing w:before="120"/>
        <w:ind w:left="1134"/>
        <w:jc w:val="both"/>
        <w:rPr>
          <w:rFonts w:ascii="Arial" w:hAnsi="Arial" w:cs="Arial"/>
          <w:sz w:val="16"/>
          <w:szCs w:val="16"/>
        </w:rPr>
      </w:pPr>
    </w:p>
    <w:p w:rsidR="00AB1139" w:rsidRDefault="00AB113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694"/>
        <w:gridCol w:w="2976"/>
      </w:tblGrid>
      <w:tr w:rsidR="00A231D7" w:rsidTr="008A2793">
        <w:tc>
          <w:tcPr>
            <w:tcW w:w="4644" w:type="dxa"/>
            <w:vAlign w:val="center"/>
          </w:tcPr>
          <w:p w:rsidR="00A231D7" w:rsidRDefault="00A231D7">
            <w:pPr>
              <w:jc w:val="center"/>
              <w:rPr>
                <w:rFonts w:ascii="Arial" w:hAnsi="Arial" w:cs="Arial"/>
                <w:b/>
                <w:bCs/>
              </w:rPr>
            </w:pPr>
            <w:r>
              <w:rPr>
                <w:rFonts w:ascii="Arial" w:hAnsi="Arial" w:cs="Arial"/>
                <w:b/>
                <w:bCs/>
              </w:rPr>
              <w:t>Nom, prénom et qualité</w:t>
            </w:r>
          </w:p>
          <w:p w:rsidR="00A231D7" w:rsidRDefault="00A231D7">
            <w:pPr>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vAlign w:val="center"/>
          </w:tcPr>
          <w:p w:rsidR="00A231D7" w:rsidRDefault="00A231D7">
            <w:pPr>
              <w:jc w:val="center"/>
              <w:rPr>
                <w:rFonts w:ascii="Arial" w:hAnsi="Arial" w:cs="Arial"/>
                <w:b/>
                <w:bCs/>
              </w:rPr>
            </w:pPr>
            <w:r>
              <w:rPr>
                <w:rFonts w:ascii="Arial" w:hAnsi="Arial" w:cs="Arial"/>
                <w:b/>
                <w:bCs/>
              </w:rPr>
              <w:t>Lieu et date de signature</w:t>
            </w:r>
          </w:p>
        </w:tc>
        <w:tc>
          <w:tcPr>
            <w:tcW w:w="2976" w:type="dxa"/>
            <w:tcBorders>
              <w:bottom w:val="single" w:sz="4" w:space="0" w:color="auto"/>
            </w:tcBorders>
            <w:vAlign w:val="center"/>
          </w:tcPr>
          <w:p w:rsidR="00A231D7" w:rsidRDefault="00A231D7">
            <w:pPr>
              <w:jc w:val="center"/>
              <w:rPr>
                <w:rFonts w:ascii="Arial" w:hAnsi="Arial" w:cs="Arial"/>
                <w:b/>
                <w:bCs/>
              </w:rPr>
            </w:pPr>
            <w:r>
              <w:rPr>
                <w:rFonts w:ascii="Arial" w:hAnsi="Arial" w:cs="Arial"/>
                <w:b/>
                <w:bCs/>
              </w:rPr>
              <w:t>Signature</w:t>
            </w:r>
          </w:p>
        </w:tc>
      </w:tr>
      <w:tr w:rsidR="00A231D7" w:rsidTr="008A2793">
        <w:trPr>
          <w:trHeight w:val="1156"/>
        </w:trPr>
        <w:tc>
          <w:tcPr>
            <w:tcW w:w="4644" w:type="dxa"/>
            <w:tcBorders>
              <w:bottom w:val="single" w:sz="4" w:space="0" w:color="auto"/>
            </w:tcBorders>
            <w:shd w:val="solid" w:color="CCECFF" w:fill="auto"/>
          </w:tcPr>
          <w:p w:rsidR="00A231D7" w:rsidRDefault="00A231D7">
            <w:pPr>
              <w:jc w:val="both"/>
              <w:rPr>
                <w:rFonts w:ascii="Arial" w:hAnsi="Arial" w:cs="Arial"/>
                <w:b/>
                <w:bCs/>
              </w:rPr>
            </w:pPr>
          </w:p>
          <w:p w:rsidR="00F51255" w:rsidRDefault="00F51255">
            <w:pPr>
              <w:jc w:val="both"/>
              <w:rPr>
                <w:rFonts w:ascii="Arial" w:hAnsi="Arial" w:cs="Arial"/>
                <w:b/>
                <w:bCs/>
              </w:rPr>
            </w:pPr>
          </w:p>
          <w:p w:rsidR="00F51255" w:rsidRDefault="00F51255">
            <w:pPr>
              <w:jc w:val="both"/>
              <w:rPr>
                <w:rFonts w:ascii="Arial" w:hAnsi="Arial" w:cs="Arial"/>
                <w:b/>
                <w:bCs/>
              </w:rPr>
            </w:pPr>
          </w:p>
          <w:p w:rsidR="00060238" w:rsidRDefault="00060238">
            <w:pPr>
              <w:jc w:val="both"/>
              <w:rPr>
                <w:rFonts w:ascii="Arial" w:hAnsi="Arial" w:cs="Arial"/>
                <w:b/>
                <w:bCs/>
              </w:rPr>
            </w:pPr>
          </w:p>
          <w:p w:rsidR="00060238" w:rsidRDefault="00060238">
            <w:pPr>
              <w:jc w:val="both"/>
              <w:rPr>
                <w:rFonts w:ascii="Arial" w:hAnsi="Arial" w:cs="Arial"/>
                <w:b/>
                <w:bCs/>
              </w:rPr>
            </w:pPr>
          </w:p>
          <w:p w:rsidR="00060238" w:rsidRDefault="00060238">
            <w:pPr>
              <w:jc w:val="both"/>
              <w:rPr>
                <w:rFonts w:ascii="Arial" w:hAnsi="Arial" w:cs="Arial"/>
                <w:b/>
                <w:bCs/>
              </w:rPr>
            </w:pPr>
          </w:p>
          <w:p w:rsidR="00F51255" w:rsidRDefault="00F51255">
            <w:pPr>
              <w:jc w:val="both"/>
              <w:rPr>
                <w:rFonts w:ascii="Arial" w:hAnsi="Arial" w:cs="Arial"/>
                <w:b/>
                <w:bCs/>
              </w:rPr>
            </w:pPr>
          </w:p>
        </w:tc>
        <w:tc>
          <w:tcPr>
            <w:tcW w:w="2694" w:type="dxa"/>
            <w:tcBorders>
              <w:bottom w:val="single" w:sz="4" w:space="0" w:color="auto"/>
            </w:tcBorders>
            <w:shd w:val="solid" w:color="CCECFF" w:fill="auto"/>
          </w:tcPr>
          <w:p w:rsidR="00A231D7" w:rsidRDefault="00A231D7">
            <w:pPr>
              <w:jc w:val="both"/>
              <w:rPr>
                <w:rFonts w:ascii="Arial" w:hAnsi="Arial" w:cs="Arial"/>
                <w:b/>
                <w:bCs/>
              </w:rPr>
            </w:pPr>
          </w:p>
        </w:tc>
        <w:tc>
          <w:tcPr>
            <w:tcW w:w="2976" w:type="dxa"/>
            <w:tcBorders>
              <w:bottom w:val="single" w:sz="4" w:space="0" w:color="auto"/>
            </w:tcBorders>
            <w:shd w:val="solid" w:color="CCECFF" w:fill="auto"/>
          </w:tcPr>
          <w:p w:rsidR="00A231D7" w:rsidRDefault="008A2793" w:rsidP="008A2793">
            <w:pPr>
              <w:jc w:val="center"/>
              <w:rPr>
                <w:rFonts w:ascii="Arial" w:hAnsi="Arial" w:cs="Arial"/>
                <w:b/>
                <w:bCs/>
              </w:rPr>
            </w:pPr>
            <w:r>
              <w:rPr>
                <w:rFonts w:ascii="Arial" w:hAnsi="Arial" w:cs="Arial"/>
                <w:b/>
                <w:bCs/>
              </w:rPr>
              <w:t>Signature électronique</w:t>
            </w:r>
          </w:p>
        </w:tc>
      </w:tr>
      <w:tr w:rsidR="00A231D7" w:rsidTr="008A2793">
        <w:trPr>
          <w:trHeight w:val="1441"/>
        </w:trPr>
        <w:tc>
          <w:tcPr>
            <w:tcW w:w="4644" w:type="dxa"/>
            <w:tcBorders>
              <w:top w:val="single" w:sz="4" w:space="0" w:color="auto"/>
              <w:bottom w:val="single" w:sz="4" w:space="0" w:color="auto"/>
            </w:tcBorders>
          </w:tcPr>
          <w:p w:rsidR="00A231D7" w:rsidRDefault="00A231D7">
            <w:pPr>
              <w:jc w:val="both"/>
              <w:rPr>
                <w:rFonts w:ascii="Arial" w:hAnsi="Arial" w:cs="Arial"/>
                <w:b/>
                <w:bCs/>
              </w:rPr>
            </w:pPr>
          </w:p>
        </w:tc>
        <w:tc>
          <w:tcPr>
            <w:tcW w:w="2694" w:type="dxa"/>
            <w:tcBorders>
              <w:top w:val="single" w:sz="4" w:space="0" w:color="auto"/>
              <w:bottom w:val="single" w:sz="4" w:space="0" w:color="auto"/>
            </w:tcBorders>
          </w:tcPr>
          <w:p w:rsidR="00A231D7" w:rsidRDefault="00A231D7">
            <w:pPr>
              <w:jc w:val="both"/>
              <w:rPr>
                <w:rFonts w:ascii="Arial" w:hAnsi="Arial" w:cs="Arial"/>
                <w:b/>
                <w:bCs/>
              </w:rPr>
            </w:pPr>
          </w:p>
        </w:tc>
        <w:tc>
          <w:tcPr>
            <w:tcW w:w="2976" w:type="dxa"/>
            <w:tcBorders>
              <w:top w:val="single" w:sz="4" w:space="0" w:color="auto"/>
              <w:bottom w:val="single" w:sz="4" w:space="0" w:color="auto"/>
            </w:tcBorders>
          </w:tcPr>
          <w:p w:rsidR="00A231D7" w:rsidRDefault="00A231D7">
            <w:pPr>
              <w:jc w:val="both"/>
              <w:rPr>
                <w:rFonts w:ascii="Arial" w:hAnsi="Arial" w:cs="Arial"/>
                <w:b/>
                <w:bCs/>
              </w:rPr>
            </w:pPr>
          </w:p>
        </w:tc>
      </w:tr>
    </w:tbl>
    <w:p w:rsidR="00A231D7" w:rsidRDefault="00A231D7">
      <w:pPr>
        <w:jc w:val="both"/>
        <w:rPr>
          <w:rFonts w:ascii="Arial" w:hAnsi="Arial" w:cs="Arial"/>
          <w:sz w:val="18"/>
          <w:szCs w:val="18"/>
        </w:rPr>
      </w:pPr>
      <w:r>
        <w:rPr>
          <w:rFonts w:ascii="Arial" w:hAnsi="Arial" w:cs="Arial"/>
          <w:sz w:val="18"/>
          <w:szCs w:val="18"/>
        </w:rPr>
        <w:t>(*) Le signataire doit avoir le pouvoir d’engager la personne qu’il représente.</w:t>
      </w:r>
    </w:p>
    <w:p w:rsidR="00AB1139" w:rsidRDefault="00AB1139">
      <w:pPr>
        <w:jc w:val="both"/>
        <w:rPr>
          <w:rFonts w:ascii="Arial" w:hAnsi="Arial" w:cs="Arial"/>
          <w:sz w:val="18"/>
          <w:szCs w:val="18"/>
        </w:rPr>
      </w:pPr>
    </w:p>
    <w:p w:rsidR="00AB1139" w:rsidRDefault="00AB1139">
      <w:pPr>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A231D7" w:rsidTr="00FF6353">
        <w:tc>
          <w:tcPr>
            <w:tcW w:w="10277" w:type="dxa"/>
            <w:tcBorders>
              <w:top w:val="nil"/>
              <w:left w:val="nil"/>
              <w:bottom w:val="nil"/>
              <w:right w:val="nil"/>
            </w:tcBorders>
            <w:shd w:val="solid" w:color="66CCFF" w:fill="auto"/>
          </w:tcPr>
          <w:p w:rsidR="00A231D7" w:rsidRDefault="00A231D7">
            <w:pPr>
              <w:pStyle w:val="Titre4"/>
              <w:rPr>
                <w:sz w:val="22"/>
                <w:szCs w:val="22"/>
              </w:rPr>
            </w:pPr>
            <w:r>
              <w:rPr>
                <w:sz w:val="22"/>
                <w:szCs w:val="22"/>
              </w:rPr>
              <w:br w:type="page"/>
            </w:r>
            <w:r>
              <w:rPr>
                <w:sz w:val="22"/>
                <w:szCs w:val="22"/>
              </w:rPr>
              <w:br w:type="page"/>
              <w:t>D - Identification du pouvoir adjudicateur (ou de l’entité adjudicatrice).</w:t>
            </w:r>
          </w:p>
        </w:tc>
      </w:tr>
    </w:tbl>
    <w:p w:rsidR="00A231D7" w:rsidRDefault="00A231D7"/>
    <w:p w:rsidR="00A231D7" w:rsidRDefault="00A231D7">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A231D7" w:rsidRDefault="00A231D7">
      <w:pPr>
        <w:pStyle w:val="Titre1"/>
        <w:ind w:left="0"/>
        <w:jc w:val="both"/>
        <w:rPr>
          <w:rFonts w:ascii="Arial" w:hAnsi="Arial" w:cs="Arial"/>
        </w:rPr>
      </w:pPr>
    </w:p>
    <w:p w:rsidR="00A231D7" w:rsidRDefault="00A231D7" w:rsidP="007856D6">
      <w:del w:id="7" w:author="LJ" w:date="2025-09-09T23:16:00Z">
        <w:r w:rsidDel="00115C09">
          <w:delText>O</w:delText>
        </w:r>
        <w:r w:rsidR="001440DB" w:rsidDel="00115C09">
          <w:delText>NIRIS</w:delText>
        </w:r>
        <w:r w:rsidDel="00115C09">
          <w:delText xml:space="preserve"> </w:delText>
        </w:r>
      </w:del>
      <w:proofErr w:type="spellStart"/>
      <w:ins w:id="8" w:author="LJ" w:date="2025-09-09T23:16:00Z">
        <w:r w:rsidR="00115C09">
          <w:t>Oniris</w:t>
        </w:r>
        <w:proofErr w:type="spellEnd"/>
        <w:r w:rsidR="00115C09">
          <w:t xml:space="preserve"> </w:t>
        </w:r>
        <w:proofErr w:type="spellStart"/>
        <w:r w:rsidR="00115C09">
          <w:t>VetAgroBio</w:t>
        </w:r>
        <w:proofErr w:type="spellEnd"/>
        <w:r w:rsidR="00115C09">
          <w:t xml:space="preserve"> </w:t>
        </w:r>
      </w:ins>
      <w:r>
        <w:t>Nantes</w:t>
      </w:r>
    </w:p>
    <w:p w:rsidR="00A231D7" w:rsidRPr="007856D6" w:rsidRDefault="00A231D7" w:rsidP="007856D6">
      <w:proofErr w:type="spellStart"/>
      <w:r>
        <w:t>Ecole</w:t>
      </w:r>
      <w:proofErr w:type="spellEnd"/>
      <w:r>
        <w:t xml:space="preserve"> Nationale Vétérinaire Agro-A</w:t>
      </w:r>
      <w:r w:rsidR="0014121F">
        <w:t>limentaire et de l’Alimentation</w:t>
      </w:r>
    </w:p>
    <w:p w:rsidR="00A231D7" w:rsidRDefault="00A231D7">
      <w:pPr>
        <w:pStyle w:val="En-tte"/>
        <w:tabs>
          <w:tab w:val="clear" w:pos="4536"/>
          <w:tab w:val="clear" w:pos="9072"/>
        </w:tabs>
        <w:jc w:val="both"/>
        <w:rPr>
          <w:rFonts w:ascii="Arial" w:hAnsi="Arial" w:cs="Arial"/>
        </w:rPr>
      </w:pPr>
      <w:del w:id="9" w:author="LJ" w:date="2025-09-09T23:16:00Z">
        <w:r w:rsidDel="00115C09">
          <w:rPr>
            <w:rFonts w:ascii="Arial" w:hAnsi="Arial" w:cs="Arial"/>
          </w:rPr>
          <w:delText>Atlanpôle La Chantrerie</w:delText>
        </w:r>
      </w:del>
      <w:ins w:id="10" w:author="LJ" w:date="2025-09-09T23:16:00Z">
        <w:r w:rsidR="00115C09">
          <w:rPr>
            <w:rFonts w:ascii="Arial" w:hAnsi="Arial" w:cs="Arial"/>
          </w:rPr>
          <w:t>Campus Vétérinaire</w:t>
        </w:r>
      </w:ins>
    </w:p>
    <w:p w:rsidR="00A231D7" w:rsidRDefault="00115C09">
      <w:pPr>
        <w:pStyle w:val="En-tte"/>
        <w:tabs>
          <w:tab w:val="clear" w:pos="4536"/>
          <w:tab w:val="clear" w:pos="9072"/>
        </w:tabs>
        <w:jc w:val="both"/>
        <w:rPr>
          <w:rFonts w:ascii="Arial" w:hAnsi="Arial" w:cs="Arial"/>
        </w:rPr>
      </w:pPr>
      <w:ins w:id="11" w:author="LJ" w:date="2025-09-09T23:16:00Z">
        <w:r>
          <w:rPr>
            <w:rFonts w:ascii="Arial" w:hAnsi="Arial" w:cs="Arial"/>
          </w:rPr>
          <w:t xml:space="preserve">101 </w:t>
        </w:r>
      </w:ins>
      <w:r w:rsidR="00A231D7">
        <w:rPr>
          <w:rFonts w:ascii="Arial" w:hAnsi="Arial" w:cs="Arial"/>
        </w:rPr>
        <w:t>Route de G</w:t>
      </w:r>
      <w:ins w:id="12" w:author="LJ" w:date="2025-09-09T23:16:00Z">
        <w:r>
          <w:rPr>
            <w:rFonts w:ascii="Arial" w:hAnsi="Arial" w:cs="Arial"/>
          </w:rPr>
          <w:t>a</w:t>
        </w:r>
      </w:ins>
      <w:del w:id="13" w:author="LJ" w:date="2025-09-09T23:16:00Z">
        <w:r w:rsidR="00A231D7" w:rsidDel="00115C09">
          <w:rPr>
            <w:rFonts w:ascii="Arial" w:hAnsi="Arial" w:cs="Arial"/>
          </w:rPr>
          <w:delText>â</w:delText>
        </w:r>
      </w:del>
      <w:r w:rsidR="00A231D7">
        <w:rPr>
          <w:rFonts w:ascii="Arial" w:hAnsi="Arial" w:cs="Arial"/>
        </w:rPr>
        <w:t>chet</w:t>
      </w:r>
    </w:p>
    <w:p w:rsidR="00A231D7" w:rsidRDefault="00A231D7">
      <w:pPr>
        <w:pStyle w:val="En-tte"/>
        <w:tabs>
          <w:tab w:val="clear" w:pos="4536"/>
          <w:tab w:val="clear" w:pos="9072"/>
        </w:tabs>
        <w:jc w:val="both"/>
        <w:rPr>
          <w:rFonts w:ascii="Arial" w:hAnsi="Arial" w:cs="Arial"/>
        </w:rPr>
      </w:pPr>
      <w:r>
        <w:rPr>
          <w:rFonts w:ascii="Arial" w:hAnsi="Arial" w:cs="Arial"/>
        </w:rPr>
        <w:t>BP 40706</w:t>
      </w:r>
    </w:p>
    <w:p w:rsidR="00A231D7" w:rsidRDefault="00A231D7">
      <w:pPr>
        <w:pStyle w:val="En-tte"/>
        <w:tabs>
          <w:tab w:val="clear" w:pos="4536"/>
          <w:tab w:val="clear" w:pos="9072"/>
        </w:tabs>
        <w:jc w:val="both"/>
        <w:rPr>
          <w:rFonts w:ascii="Arial" w:hAnsi="Arial" w:cs="Arial"/>
        </w:rPr>
      </w:pPr>
      <w:r>
        <w:rPr>
          <w:rFonts w:ascii="Arial" w:hAnsi="Arial" w:cs="Arial"/>
        </w:rPr>
        <w:t>44307 NANTES CEDEX 3</w:t>
      </w:r>
    </w:p>
    <w:p w:rsidR="004F2227" w:rsidRDefault="004F2227">
      <w:pPr>
        <w:rPr>
          <w:rFonts w:ascii="Arial" w:hAnsi="Arial" w:cs="Arial"/>
        </w:rPr>
      </w:pPr>
      <w:r>
        <w:rPr>
          <w:rFonts w:ascii="Arial" w:hAnsi="Arial" w:cs="Arial"/>
        </w:rPr>
        <w:br w:type="page"/>
      </w:r>
    </w:p>
    <w:p w:rsidR="00A231D7" w:rsidRDefault="00A231D7">
      <w:pPr>
        <w:tabs>
          <w:tab w:val="left" w:pos="426"/>
          <w:tab w:val="left" w:pos="5103"/>
        </w:tabs>
        <w:jc w:val="both"/>
        <w:rPr>
          <w:rFonts w:ascii="Arial" w:hAnsi="Arial" w:cs="Arial"/>
        </w:rPr>
      </w:pPr>
      <w:r>
        <w:rPr>
          <w:rFonts w:ascii="Arial" w:hAnsi="Arial" w:cs="Arial"/>
          <w:b/>
          <w:bCs/>
          <w:color w:val="66CCFF"/>
          <w:spacing w:val="-10"/>
          <w:position w:val="-2"/>
        </w:rPr>
        <w:lastRenderedPageBreak/>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A231D7" w:rsidRDefault="00A231D7">
      <w:pPr>
        <w:jc w:val="both"/>
        <w:rPr>
          <w:rFonts w:ascii="Arial" w:hAnsi="Arial" w:cs="Arial"/>
        </w:rPr>
      </w:pPr>
    </w:p>
    <w:p w:rsidR="00730DB2" w:rsidRDefault="00730DB2">
      <w:pPr>
        <w:jc w:val="both"/>
        <w:rPr>
          <w:rFonts w:ascii="Arial" w:hAnsi="Arial" w:cs="Arial"/>
        </w:rPr>
      </w:pPr>
      <w:r>
        <w:rPr>
          <w:rFonts w:ascii="Arial" w:hAnsi="Arial" w:cs="Arial"/>
        </w:rPr>
        <w:t>M</w:t>
      </w:r>
      <w:r w:rsidR="00AE40D8">
        <w:rPr>
          <w:rFonts w:ascii="Arial" w:hAnsi="Arial" w:cs="Arial"/>
        </w:rPr>
        <w:t>adame Laurence DEFLESSELLE</w:t>
      </w:r>
      <w:r>
        <w:rPr>
          <w:rFonts w:ascii="Arial" w:hAnsi="Arial" w:cs="Arial"/>
        </w:rPr>
        <w:t xml:space="preserve">, </w:t>
      </w:r>
      <w:r w:rsidR="00AE40D8">
        <w:rPr>
          <w:rFonts w:ascii="Arial" w:hAnsi="Arial" w:cs="Arial"/>
        </w:rPr>
        <w:t>Directrice</w:t>
      </w:r>
      <w:r>
        <w:rPr>
          <w:rFonts w:ascii="Arial" w:hAnsi="Arial" w:cs="Arial"/>
        </w:rPr>
        <w:t xml:space="preserve"> Général</w:t>
      </w:r>
      <w:r w:rsidR="00AE40D8">
        <w:rPr>
          <w:rFonts w:ascii="Arial" w:hAnsi="Arial" w:cs="Arial"/>
        </w:rPr>
        <w:t>e</w:t>
      </w:r>
      <w:r w:rsidR="00D552C2">
        <w:rPr>
          <w:rFonts w:ascii="Arial" w:hAnsi="Arial" w:cs="Arial"/>
        </w:rPr>
        <w:t xml:space="preserve"> ou son représentant</w:t>
      </w:r>
    </w:p>
    <w:p w:rsidR="00A231D7" w:rsidRDefault="00A231D7">
      <w:pPr>
        <w:jc w:val="both"/>
        <w:rPr>
          <w:rFonts w:ascii="Arial" w:hAnsi="Arial" w:cs="Arial"/>
        </w:rPr>
      </w:pPr>
    </w:p>
    <w:p w:rsidR="00D55623" w:rsidRDefault="00A231D7" w:rsidP="00D55623">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sidR="00D55623">
        <w:rPr>
          <w:rFonts w:ascii="Arial" w:hAnsi="Arial" w:cs="Arial"/>
        </w:rPr>
        <w:t>Personne habilitée à donner les renseignements prévus à l’article R2191-54 et R2191-55 du Code de la Commande Publique (nantissements ou cessions de créances)</w:t>
      </w:r>
      <w:r w:rsidR="00D55623">
        <w:rPr>
          <w:rFonts w:ascii="Arial" w:hAnsi="Arial" w:cs="Arial"/>
          <w:i/>
          <w:iCs/>
          <w:sz w:val="18"/>
          <w:szCs w:val="18"/>
        </w:rPr>
        <w:t> :</w:t>
      </w:r>
    </w:p>
    <w:p w:rsidR="00A231D7" w:rsidRDefault="00A231D7">
      <w:pPr>
        <w:jc w:val="both"/>
        <w:rPr>
          <w:rFonts w:ascii="Arial" w:hAnsi="Arial" w:cs="Arial"/>
        </w:rPr>
      </w:pPr>
    </w:p>
    <w:p w:rsidR="0038131C" w:rsidRDefault="0038131C" w:rsidP="0038131C">
      <w:r>
        <w:t>Agent comptable d’</w:t>
      </w:r>
      <w:proofErr w:type="spellStart"/>
      <w:r>
        <w:t>O</w:t>
      </w:r>
      <w:ins w:id="14" w:author="LJ" w:date="2025-09-09T23:17:00Z">
        <w:r w:rsidR="00115C09">
          <w:t>niris</w:t>
        </w:r>
        <w:proofErr w:type="spellEnd"/>
        <w:r w:rsidR="00115C09">
          <w:t xml:space="preserve"> </w:t>
        </w:r>
        <w:proofErr w:type="spellStart"/>
        <w:r w:rsidR="00115C09">
          <w:t>VetAgroBio</w:t>
        </w:r>
      </w:ins>
      <w:proofErr w:type="spellEnd"/>
      <w:del w:id="15" w:author="LJ" w:date="2025-09-09T23:17:00Z">
        <w:r w:rsidDel="00115C09">
          <w:delText>N</w:delText>
        </w:r>
      </w:del>
      <w:del w:id="16" w:author="LJ" w:date="2025-09-09T23:16:00Z">
        <w:r w:rsidDel="00115C09">
          <w:delText>IRIS</w:delText>
        </w:r>
      </w:del>
    </w:p>
    <w:p w:rsidR="0038131C" w:rsidRDefault="0038131C" w:rsidP="0038131C">
      <w:pPr>
        <w:pStyle w:val="En-tte"/>
        <w:tabs>
          <w:tab w:val="clear" w:pos="4536"/>
          <w:tab w:val="clear" w:pos="9072"/>
        </w:tabs>
        <w:jc w:val="both"/>
        <w:rPr>
          <w:rFonts w:ascii="Arial" w:hAnsi="Arial" w:cs="Arial"/>
        </w:rPr>
      </w:pPr>
      <w:del w:id="17" w:author="LJ" w:date="2025-09-09T23:17:00Z">
        <w:r w:rsidDel="00115C09">
          <w:rPr>
            <w:rFonts w:ascii="Arial" w:hAnsi="Arial" w:cs="Arial"/>
          </w:rPr>
          <w:delText>Atlanpôle La Chantrerie</w:delText>
        </w:r>
      </w:del>
      <w:ins w:id="18" w:author="LJ" w:date="2025-09-09T23:17:00Z">
        <w:r w:rsidR="00115C09">
          <w:rPr>
            <w:rFonts w:ascii="Arial" w:hAnsi="Arial" w:cs="Arial"/>
          </w:rPr>
          <w:t>Campus Vétérinaire</w:t>
        </w:r>
      </w:ins>
    </w:p>
    <w:p w:rsidR="0038131C" w:rsidRDefault="00730DB2" w:rsidP="0038131C">
      <w:pPr>
        <w:pStyle w:val="En-tte"/>
        <w:tabs>
          <w:tab w:val="clear" w:pos="4536"/>
          <w:tab w:val="clear" w:pos="9072"/>
        </w:tabs>
        <w:jc w:val="both"/>
        <w:rPr>
          <w:rFonts w:ascii="Arial" w:hAnsi="Arial" w:cs="Arial"/>
        </w:rPr>
      </w:pPr>
      <w:r>
        <w:rPr>
          <w:rFonts w:ascii="Arial" w:hAnsi="Arial" w:cs="Arial"/>
        </w:rPr>
        <w:t xml:space="preserve">101, </w:t>
      </w:r>
      <w:r w:rsidR="0038131C">
        <w:rPr>
          <w:rFonts w:ascii="Arial" w:hAnsi="Arial" w:cs="Arial"/>
        </w:rPr>
        <w:t>Route de G</w:t>
      </w:r>
      <w:ins w:id="19" w:author="LJ" w:date="2025-09-09T23:17:00Z">
        <w:r w:rsidR="00115C09">
          <w:rPr>
            <w:rFonts w:ascii="Arial" w:hAnsi="Arial" w:cs="Arial"/>
          </w:rPr>
          <w:t>a</w:t>
        </w:r>
      </w:ins>
      <w:del w:id="20" w:author="LJ" w:date="2025-09-09T23:17:00Z">
        <w:r w:rsidR="0038131C" w:rsidDel="00115C09">
          <w:rPr>
            <w:rFonts w:ascii="Arial" w:hAnsi="Arial" w:cs="Arial"/>
          </w:rPr>
          <w:delText>â</w:delText>
        </w:r>
      </w:del>
      <w:r w:rsidR="0038131C">
        <w:rPr>
          <w:rFonts w:ascii="Arial" w:hAnsi="Arial" w:cs="Arial"/>
        </w:rPr>
        <w:t>chet</w:t>
      </w:r>
    </w:p>
    <w:p w:rsidR="0038131C" w:rsidRDefault="0038131C" w:rsidP="0038131C">
      <w:pPr>
        <w:pStyle w:val="En-tte"/>
        <w:tabs>
          <w:tab w:val="clear" w:pos="4536"/>
          <w:tab w:val="clear" w:pos="9072"/>
        </w:tabs>
        <w:jc w:val="both"/>
        <w:rPr>
          <w:rFonts w:ascii="Arial" w:hAnsi="Arial" w:cs="Arial"/>
        </w:rPr>
      </w:pPr>
      <w:r>
        <w:rPr>
          <w:rFonts w:ascii="Arial" w:hAnsi="Arial" w:cs="Arial"/>
        </w:rPr>
        <w:t>BP 40706</w:t>
      </w:r>
    </w:p>
    <w:p w:rsidR="0038131C" w:rsidRDefault="0038131C" w:rsidP="0038131C">
      <w:pPr>
        <w:pStyle w:val="En-tte"/>
        <w:tabs>
          <w:tab w:val="clear" w:pos="4536"/>
          <w:tab w:val="clear" w:pos="9072"/>
        </w:tabs>
        <w:jc w:val="both"/>
        <w:rPr>
          <w:rFonts w:ascii="Arial" w:hAnsi="Arial" w:cs="Arial"/>
        </w:rPr>
      </w:pPr>
      <w:r>
        <w:rPr>
          <w:rFonts w:ascii="Arial" w:hAnsi="Arial" w:cs="Arial"/>
        </w:rPr>
        <w:t>44307 NANTES CEDEX 3</w:t>
      </w:r>
    </w:p>
    <w:p w:rsidR="00A231D7" w:rsidRDefault="0038131C" w:rsidP="0038131C">
      <w:pPr>
        <w:jc w:val="both"/>
        <w:rPr>
          <w:rFonts w:ascii="Arial" w:hAnsi="Arial" w:cs="Arial"/>
        </w:rPr>
      </w:pPr>
      <w:r>
        <w:rPr>
          <w:rFonts w:ascii="Arial" w:hAnsi="Arial" w:cs="Arial"/>
        </w:rPr>
        <w:t>0240687608</w:t>
      </w:r>
    </w:p>
    <w:p w:rsidR="00CC68BC" w:rsidRDefault="00CC68BC">
      <w:pPr>
        <w:pStyle w:val="fcase2metab"/>
        <w:ind w:left="0" w:firstLine="0"/>
        <w:rPr>
          <w:rFonts w:ascii="Arial" w:hAnsi="Arial" w:cs="Arial"/>
        </w:rPr>
      </w:pPr>
    </w:p>
    <w:p w:rsidR="00A231D7" w:rsidRDefault="00A231D7">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A231D7" w:rsidRDefault="00A231D7">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A231D7" w:rsidRDefault="00A231D7">
      <w:pPr>
        <w:pStyle w:val="fcase2metab"/>
        <w:rPr>
          <w:rFonts w:ascii="Arial" w:hAnsi="Arial" w:cs="Arial"/>
        </w:rPr>
      </w:pPr>
    </w:p>
    <w:p w:rsidR="00A231D7" w:rsidRDefault="00A231D7" w:rsidP="0082576C">
      <w:r>
        <w:t xml:space="preserve">Agent comptable </w:t>
      </w:r>
      <w:ins w:id="21" w:author="LJ" w:date="2025-09-09T23:17:00Z">
        <w:r w:rsidR="00115C09">
          <w:t>d’</w:t>
        </w:r>
        <w:proofErr w:type="spellStart"/>
        <w:r w:rsidR="00115C09">
          <w:t>Oniris</w:t>
        </w:r>
        <w:proofErr w:type="spellEnd"/>
        <w:r w:rsidR="00115C09">
          <w:t xml:space="preserve"> </w:t>
        </w:r>
        <w:proofErr w:type="spellStart"/>
        <w:r w:rsidR="00115C09">
          <w:t>VetAgroBio</w:t>
        </w:r>
      </w:ins>
      <w:proofErr w:type="spellEnd"/>
      <w:del w:id="22" w:author="LJ" w:date="2025-09-09T23:17:00Z">
        <w:r w:rsidDel="00115C09">
          <w:delText>d’ONIRIS</w:delText>
        </w:r>
      </w:del>
    </w:p>
    <w:p w:rsidR="00115C09" w:rsidRDefault="00115C09" w:rsidP="00115C09">
      <w:pPr>
        <w:pStyle w:val="En-tte"/>
        <w:tabs>
          <w:tab w:val="clear" w:pos="4536"/>
          <w:tab w:val="clear" w:pos="9072"/>
        </w:tabs>
        <w:jc w:val="both"/>
        <w:rPr>
          <w:ins w:id="23" w:author="LJ" w:date="2025-09-09T23:17:00Z"/>
          <w:rFonts w:ascii="Arial" w:hAnsi="Arial" w:cs="Arial"/>
        </w:rPr>
      </w:pPr>
      <w:ins w:id="24" w:author="LJ" w:date="2025-09-09T23:17:00Z">
        <w:r>
          <w:rPr>
            <w:rFonts w:ascii="Arial" w:hAnsi="Arial" w:cs="Arial"/>
          </w:rPr>
          <w:t>Campus Vétérinaire</w:t>
        </w:r>
      </w:ins>
    </w:p>
    <w:p w:rsidR="00A231D7" w:rsidDel="00115C09" w:rsidRDefault="00A231D7" w:rsidP="0082576C">
      <w:pPr>
        <w:pStyle w:val="En-tte"/>
        <w:tabs>
          <w:tab w:val="clear" w:pos="4536"/>
          <w:tab w:val="clear" w:pos="9072"/>
        </w:tabs>
        <w:jc w:val="both"/>
        <w:rPr>
          <w:del w:id="25" w:author="LJ" w:date="2025-09-09T23:17:00Z"/>
          <w:rFonts w:ascii="Arial" w:hAnsi="Arial" w:cs="Arial"/>
        </w:rPr>
      </w:pPr>
      <w:bookmarkStart w:id="26" w:name="_GoBack"/>
      <w:bookmarkEnd w:id="26"/>
      <w:del w:id="27" w:author="LJ" w:date="2025-09-09T23:17:00Z">
        <w:r w:rsidDel="00115C09">
          <w:rPr>
            <w:rFonts w:ascii="Arial" w:hAnsi="Arial" w:cs="Arial"/>
          </w:rPr>
          <w:delText>Atlanpôle La Chantrerie</w:delText>
        </w:r>
      </w:del>
    </w:p>
    <w:p w:rsidR="00A231D7" w:rsidRDefault="00730DB2" w:rsidP="0082576C">
      <w:pPr>
        <w:pStyle w:val="En-tte"/>
        <w:tabs>
          <w:tab w:val="clear" w:pos="4536"/>
          <w:tab w:val="clear" w:pos="9072"/>
        </w:tabs>
        <w:jc w:val="both"/>
        <w:rPr>
          <w:rFonts w:ascii="Arial" w:hAnsi="Arial" w:cs="Arial"/>
        </w:rPr>
      </w:pPr>
      <w:r>
        <w:rPr>
          <w:rFonts w:ascii="Arial" w:hAnsi="Arial" w:cs="Arial"/>
        </w:rPr>
        <w:t xml:space="preserve">101, </w:t>
      </w:r>
      <w:r w:rsidR="00A231D7">
        <w:rPr>
          <w:rFonts w:ascii="Arial" w:hAnsi="Arial" w:cs="Arial"/>
        </w:rPr>
        <w:t xml:space="preserve">Route de </w:t>
      </w:r>
      <w:proofErr w:type="spellStart"/>
      <w:r w:rsidR="00A231D7">
        <w:rPr>
          <w:rFonts w:ascii="Arial" w:hAnsi="Arial" w:cs="Arial"/>
        </w:rPr>
        <w:t>Gâchet</w:t>
      </w:r>
      <w:proofErr w:type="spellEnd"/>
    </w:p>
    <w:p w:rsidR="00A231D7" w:rsidRDefault="00A231D7" w:rsidP="0082576C">
      <w:pPr>
        <w:pStyle w:val="En-tte"/>
        <w:tabs>
          <w:tab w:val="clear" w:pos="4536"/>
          <w:tab w:val="clear" w:pos="9072"/>
        </w:tabs>
        <w:jc w:val="both"/>
        <w:rPr>
          <w:rFonts w:ascii="Arial" w:hAnsi="Arial" w:cs="Arial"/>
        </w:rPr>
      </w:pPr>
      <w:r>
        <w:rPr>
          <w:rFonts w:ascii="Arial" w:hAnsi="Arial" w:cs="Arial"/>
        </w:rPr>
        <w:t>BP 40706</w:t>
      </w:r>
    </w:p>
    <w:p w:rsidR="00A231D7" w:rsidRDefault="00A231D7" w:rsidP="0082576C">
      <w:pPr>
        <w:pStyle w:val="En-tte"/>
        <w:tabs>
          <w:tab w:val="clear" w:pos="4536"/>
          <w:tab w:val="clear" w:pos="9072"/>
        </w:tabs>
        <w:jc w:val="both"/>
        <w:rPr>
          <w:rFonts w:ascii="Arial" w:hAnsi="Arial" w:cs="Arial"/>
        </w:rPr>
      </w:pPr>
      <w:r>
        <w:rPr>
          <w:rFonts w:ascii="Arial" w:hAnsi="Arial" w:cs="Arial"/>
        </w:rPr>
        <w:t>44307 NANTES CEDEX 3</w:t>
      </w:r>
    </w:p>
    <w:p w:rsidR="00A231D7" w:rsidRDefault="00A231D7" w:rsidP="0082576C">
      <w:pPr>
        <w:pStyle w:val="En-tte"/>
        <w:tabs>
          <w:tab w:val="clear" w:pos="4536"/>
          <w:tab w:val="clear" w:pos="9072"/>
        </w:tabs>
        <w:jc w:val="both"/>
        <w:rPr>
          <w:rFonts w:ascii="Arial" w:hAnsi="Arial" w:cs="Arial"/>
        </w:rPr>
      </w:pPr>
      <w:r>
        <w:rPr>
          <w:rFonts w:ascii="Arial" w:hAnsi="Arial" w:cs="Arial"/>
        </w:rPr>
        <w:t>0240687608</w:t>
      </w:r>
    </w:p>
    <w:p w:rsidR="00A231D7" w:rsidRDefault="00A231D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231D7">
        <w:tc>
          <w:tcPr>
            <w:tcW w:w="10277" w:type="dxa"/>
            <w:tcBorders>
              <w:top w:val="nil"/>
              <w:left w:val="nil"/>
              <w:bottom w:val="nil"/>
              <w:right w:val="nil"/>
            </w:tcBorders>
            <w:shd w:val="solid" w:color="66CCFF" w:fill="auto"/>
          </w:tcPr>
          <w:p w:rsidR="00A231D7" w:rsidRDefault="00A231D7">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A231D7" w:rsidRDefault="00A231D7">
      <w:pPr>
        <w:tabs>
          <w:tab w:val="left" w:pos="3600"/>
        </w:tabs>
        <w:jc w:val="both"/>
        <w:rPr>
          <w:rFonts w:ascii="Arial" w:hAnsi="Arial" w:cs="Arial"/>
          <w:b/>
          <w:bCs/>
        </w:rPr>
      </w:pPr>
    </w:p>
    <w:p w:rsidR="00A231D7" w:rsidRDefault="00A231D7">
      <w:pPr>
        <w:rPr>
          <w:rFonts w:ascii="Arial" w:hAnsi="Arial" w:cs="Arial"/>
          <w:b/>
          <w:bCs/>
          <w:sz w:val="22"/>
          <w:szCs w:val="22"/>
        </w:rPr>
      </w:pPr>
      <w:r>
        <w:rPr>
          <w:rFonts w:ascii="Arial" w:hAnsi="Arial" w:cs="Arial"/>
          <w:b/>
          <w:bCs/>
          <w:sz w:val="22"/>
          <w:szCs w:val="22"/>
        </w:rPr>
        <w:t>La présente offre est acceptée.</w:t>
      </w:r>
    </w:p>
    <w:p w:rsidR="00A231D7" w:rsidRDefault="00A231D7">
      <w:pPr>
        <w:rPr>
          <w:rFonts w:ascii="Arial" w:hAnsi="Arial" w:cs="Arial"/>
          <w:b/>
          <w:bCs/>
        </w:rPr>
      </w:pPr>
    </w:p>
    <w:p w:rsidR="00A231D7" w:rsidRDefault="00A231D7">
      <w:pPr>
        <w:rPr>
          <w:rFonts w:ascii="Arial" w:hAnsi="Arial" w:cs="Arial"/>
        </w:rPr>
      </w:pPr>
      <w:r>
        <w:rPr>
          <w:rFonts w:ascii="Arial" w:hAnsi="Arial" w:cs="Arial"/>
        </w:rPr>
        <w:t>Elle est complétée par les annexes suivantes :</w:t>
      </w:r>
    </w:p>
    <w:p w:rsidR="00A231D7" w:rsidRDefault="00A231D7">
      <w:pPr>
        <w:rPr>
          <w:i/>
          <w:iCs/>
          <w:sz w:val="18"/>
          <w:szCs w:val="18"/>
        </w:rPr>
      </w:pPr>
      <w:r>
        <w:rPr>
          <w:rFonts w:ascii="Arial" w:hAnsi="Arial" w:cs="Arial"/>
          <w:i/>
          <w:iCs/>
          <w:sz w:val="18"/>
          <w:szCs w:val="18"/>
        </w:rPr>
        <w:t>(Cocher la case correspondante.)</w:t>
      </w:r>
    </w:p>
    <w:p w:rsidR="00A231D7" w:rsidRDefault="00B54B0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Annexe n°… relative à la présentation d’un sous-traitant (ou DC4) ;</w:t>
      </w:r>
    </w:p>
    <w:p w:rsidR="00A231D7" w:rsidRDefault="00B54B0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Annexe n°… relative aux demandes de précisions ou de compléments sur la teneur des offres (ou OUV4) ;</w:t>
      </w:r>
    </w:p>
    <w:p w:rsidR="00A231D7" w:rsidRDefault="00B54B0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sidR="00A231D7">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Annexe n°… relative à la mise au point du marché (ou OUV5) ;</w:t>
      </w:r>
    </w:p>
    <w:p w:rsidR="00A231D7" w:rsidRDefault="00B54B0B">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sidR="004F52D9">
        <w:rPr>
          <w:rFonts w:ascii="Arial" w:hAnsi="Arial" w:cs="Arial"/>
        </w:rPr>
        <w:instrText xml:space="preserve"> FORMCHECKBOX </w:instrText>
      </w:r>
      <w:r w:rsidR="001C44EF">
        <w:rPr>
          <w:rFonts w:ascii="Arial" w:hAnsi="Arial" w:cs="Arial"/>
        </w:rPr>
      </w:r>
      <w:r w:rsidR="001C44EF">
        <w:rPr>
          <w:rFonts w:ascii="Arial" w:hAnsi="Arial" w:cs="Arial"/>
        </w:rPr>
        <w:fldChar w:fldCharType="separate"/>
      </w:r>
      <w:r>
        <w:rPr>
          <w:rFonts w:ascii="Arial" w:hAnsi="Arial" w:cs="Arial"/>
        </w:rPr>
        <w:fldChar w:fldCharType="end"/>
      </w:r>
      <w:r w:rsidR="00A231D7">
        <w:rPr>
          <w:rFonts w:ascii="Arial" w:hAnsi="Arial" w:cs="Arial"/>
        </w:rPr>
        <w:t xml:space="preserve"> Autres annexes </w:t>
      </w:r>
      <w:r w:rsidR="00A231D7">
        <w:rPr>
          <w:rFonts w:ascii="Arial" w:hAnsi="Arial" w:cs="Arial"/>
          <w:i/>
          <w:iCs/>
          <w:sz w:val="18"/>
          <w:szCs w:val="18"/>
        </w:rPr>
        <w:t>(A préciser)</w:t>
      </w:r>
      <w:r w:rsidR="00A231D7">
        <w:rPr>
          <w:rFonts w:ascii="Arial" w:hAnsi="Arial" w:cs="Arial"/>
        </w:rPr>
        <w:t> : L’annexe financière</w:t>
      </w:r>
      <w:r w:rsidR="00D55623">
        <w:rPr>
          <w:rFonts w:ascii="Arial" w:hAnsi="Arial" w:cs="Arial"/>
        </w:rPr>
        <w:t xml:space="preserve"> (</w:t>
      </w:r>
      <w:r w:rsidR="00413D06">
        <w:rPr>
          <w:rFonts w:ascii="Arial" w:hAnsi="Arial" w:cs="Arial"/>
        </w:rPr>
        <w:t>BPU</w:t>
      </w:r>
      <w:r w:rsidR="00D55623">
        <w:rPr>
          <w:rFonts w:ascii="Arial" w:hAnsi="Arial" w:cs="Arial"/>
        </w:rPr>
        <w:t>)</w:t>
      </w:r>
    </w:p>
    <w:p w:rsidR="00A231D7" w:rsidRDefault="00A231D7">
      <w:pPr>
        <w:jc w:val="both"/>
        <w:rPr>
          <w:rFonts w:ascii="Arial" w:hAnsi="Arial" w:cs="Arial"/>
        </w:rPr>
      </w:pPr>
    </w:p>
    <w:p w:rsidR="00A231D7" w:rsidRDefault="00A231D7">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w:t>
      </w:r>
      <w:proofErr w:type="spellStart"/>
      <w:r>
        <w:rPr>
          <w:rFonts w:ascii="Arial" w:hAnsi="Arial" w:cs="Arial"/>
          <w:b/>
          <w:bCs/>
          <w:caps/>
        </w:rPr>
        <w:t>E</w:t>
      </w:r>
      <w:r>
        <w:rPr>
          <w:rFonts w:ascii="Arial" w:hAnsi="Arial" w:cs="Arial"/>
          <w:b/>
          <w:bCs/>
        </w:rPr>
        <w:t>tat</w:t>
      </w:r>
      <w:proofErr w:type="spellEnd"/>
      <w:r>
        <w:rPr>
          <w:rFonts w:ascii="Arial" w:hAnsi="Arial" w:cs="Arial"/>
          <w:b/>
          <w:bCs/>
        </w:rPr>
        <w:t xml:space="preserve"> et ses établissements :</w:t>
      </w:r>
    </w:p>
    <w:p w:rsidR="00A231D7" w:rsidRDefault="00A231D7">
      <w:pPr>
        <w:tabs>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A231D7" w:rsidRDefault="00A231D7"/>
    <w:p w:rsidR="00A231D7" w:rsidRDefault="00A231D7">
      <w:pPr>
        <w:ind w:left="6804"/>
        <w:jc w:val="both"/>
        <w:rPr>
          <w:rFonts w:ascii="Arial" w:hAnsi="Arial" w:cs="Arial"/>
        </w:rPr>
      </w:pPr>
      <w:r>
        <w:rPr>
          <w:rFonts w:ascii="Arial" w:hAnsi="Arial" w:cs="Arial"/>
        </w:rPr>
        <w:t>Signature</w:t>
      </w:r>
    </w:p>
    <w:p w:rsidR="00A231D7" w:rsidRDefault="00A231D7">
      <w:pPr>
        <w:ind w:left="4820"/>
        <w:jc w:val="center"/>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représentant</w:t>
      </w:r>
      <w:proofErr w:type="gramEnd"/>
      <w:r>
        <w:rPr>
          <w:rFonts w:ascii="Arial" w:hAnsi="Arial" w:cs="Arial"/>
          <w:i/>
          <w:iCs/>
          <w:sz w:val="18"/>
          <w:szCs w:val="18"/>
        </w:rPr>
        <w:t xml:space="preserve"> du pouvoir adjudicateur ou de l’entité adjudicatrice habilité à signer le marché public ou l’accord-cadre)</w:t>
      </w:r>
    </w:p>
    <w:p w:rsidR="008A2793" w:rsidRDefault="008A2793" w:rsidP="008A2793">
      <w:pPr>
        <w:tabs>
          <w:tab w:val="left" w:pos="851"/>
        </w:tabs>
        <w:ind w:left="4820"/>
        <w:jc w:val="center"/>
        <w:rPr>
          <w:rFonts w:ascii="Arial" w:hAnsi="Arial" w:cs="Arial"/>
          <w:i/>
          <w:sz w:val="18"/>
          <w:szCs w:val="18"/>
        </w:rPr>
      </w:pPr>
    </w:p>
    <w:p w:rsidR="008A2793" w:rsidRDefault="008A2793" w:rsidP="008A2793">
      <w:pPr>
        <w:tabs>
          <w:tab w:val="left" w:pos="851"/>
        </w:tabs>
        <w:ind w:left="4820"/>
        <w:jc w:val="center"/>
      </w:pPr>
    </w:p>
    <w:p w:rsidR="008A2793" w:rsidRPr="00773922" w:rsidRDefault="008A2793" w:rsidP="008A2793">
      <w:pPr>
        <w:tabs>
          <w:tab w:val="left" w:pos="851"/>
        </w:tabs>
        <w:ind w:left="6237"/>
        <w:rPr>
          <w:b/>
        </w:rPr>
      </w:pPr>
      <w:r w:rsidRPr="002E2F4E">
        <w:rPr>
          <w:b/>
        </w:rPr>
        <w:t xml:space="preserve">    </w:t>
      </w:r>
      <w:r w:rsidRPr="00773922">
        <w:rPr>
          <w:b/>
          <w:highlight w:val="yellow"/>
        </w:rPr>
        <w:t>Signature électronique</w:t>
      </w:r>
    </w:p>
    <w:p w:rsidR="008A2793" w:rsidRDefault="008A2793">
      <w:pPr>
        <w:ind w:left="4820"/>
        <w:jc w:val="center"/>
        <w:rPr>
          <w:rFonts w:ascii="Arial" w:hAnsi="Arial" w:cs="Arial"/>
          <w:i/>
          <w:iCs/>
          <w:sz w:val="18"/>
          <w:szCs w:val="18"/>
        </w:rPr>
      </w:pPr>
    </w:p>
    <w:p w:rsidR="00A231D7" w:rsidRDefault="00A231D7">
      <w:pPr>
        <w:jc w:val="both"/>
      </w:pPr>
    </w:p>
    <w:sectPr w:rsidR="00A231D7" w:rsidSect="00E63CAA">
      <w:headerReference w:type="default" r:id="rId10"/>
      <w:type w:val="continuous"/>
      <w:pgSz w:w="11907" w:h="16840" w:code="9"/>
      <w:pgMar w:top="567" w:right="851" w:bottom="567" w:left="851" w:header="454" w:footer="2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4EF" w:rsidRDefault="001C44EF">
      <w:r>
        <w:separator/>
      </w:r>
    </w:p>
  </w:endnote>
  <w:endnote w:type="continuationSeparator" w:id="0">
    <w:p w:rsidR="001C44EF" w:rsidRDefault="001C4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105" w:type="dxa"/>
      <w:tblInd w:w="-567" w:type="dxa"/>
      <w:tblLayout w:type="fixed"/>
      <w:tblCellMar>
        <w:left w:w="71" w:type="dxa"/>
        <w:right w:w="71" w:type="dxa"/>
      </w:tblCellMar>
      <w:tblLook w:val="0000" w:firstRow="0" w:lastRow="0" w:firstColumn="0" w:lastColumn="0" w:noHBand="0" w:noVBand="0"/>
    </w:tblPr>
    <w:tblGrid>
      <w:gridCol w:w="2552"/>
      <w:gridCol w:w="6520"/>
      <w:gridCol w:w="1276"/>
      <w:gridCol w:w="425"/>
      <w:gridCol w:w="168"/>
      <w:gridCol w:w="164"/>
    </w:tblGrid>
    <w:tr w:rsidR="00D96A5D" w:rsidTr="002950D6">
      <w:trPr>
        <w:tblHeader/>
      </w:trPr>
      <w:tc>
        <w:tcPr>
          <w:tcW w:w="2552" w:type="dxa"/>
          <w:tcBorders>
            <w:top w:val="nil"/>
            <w:left w:val="nil"/>
            <w:bottom w:val="nil"/>
            <w:right w:val="nil"/>
          </w:tcBorders>
          <w:shd w:val="solid" w:color="66CCFF" w:fill="auto"/>
        </w:tcPr>
        <w:p w:rsidR="00D96A5D" w:rsidRDefault="00D96A5D" w:rsidP="002950D6">
          <w:pPr>
            <w:ind w:right="288"/>
            <w:rPr>
              <w:rFonts w:ascii="Arial" w:hAnsi="Arial" w:cs="Arial"/>
              <w:b/>
              <w:bCs/>
            </w:rPr>
          </w:pPr>
          <w:r>
            <w:rPr>
              <w:rFonts w:ascii="Arial" w:hAnsi="Arial" w:cs="Arial"/>
              <w:b/>
              <w:bCs/>
            </w:rPr>
            <w:t>Acte d’engagement</w:t>
          </w:r>
        </w:p>
      </w:tc>
      <w:tc>
        <w:tcPr>
          <w:tcW w:w="6520" w:type="dxa"/>
          <w:tcBorders>
            <w:top w:val="nil"/>
            <w:left w:val="nil"/>
            <w:bottom w:val="nil"/>
            <w:right w:val="nil"/>
          </w:tcBorders>
          <w:shd w:val="solid" w:color="66CCFF" w:fill="auto"/>
        </w:tcPr>
        <w:p w:rsidR="00D96A5D" w:rsidRPr="009D078B" w:rsidRDefault="00D96A5D" w:rsidP="00B23AB6">
          <w:pPr>
            <w:jc w:val="center"/>
            <w:rPr>
              <w:rFonts w:ascii="Arial" w:hAnsi="Arial" w:cs="Arial"/>
              <w:b/>
              <w:bCs/>
              <w:i/>
              <w:iCs/>
            </w:rPr>
          </w:pPr>
          <w:r w:rsidRPr="009D078B">
            <w:rPr>
              <w:rFonts w:ascii="Arial" w:hAnsi="Arial" w:cs="Arial"/>
              <w:b/>
              <w:bCs/>
              <w:i/>
              <w:iCs/>
            </w:rPr>
            <w:t xml:space="preserve">Marché </w:t>
          </w:r>
          <w:r w:rsidR="00B23AB6">
            <w:rPr>
              <w:rFonts w:ascii="Arial" w:hAnsi="Arial" w:cs="Arial"/>
              <w:b/>
              <w:bCs/>
              <w:i/>
              <w:iCs/>
            </w:rPr>
            <w:t>2025-</w:t>
          </w:r>
          <w:proofErr w:type="gramStart"/>
          <w:r w:rsidR="00B23AB6">
            <w:rPr>
              <w:rFonts w:ascii="Arial" w:hAnsi="Arial" w:cs="Arial"/>
              <w:b/>
              <w:bCs/>
              <w:i/>
              <w:iCs/>
            </w:rPr>
            <w:t xml:space="preserve">21 </w:t>
          </w:r>
          <w:r w:rsidR="00D55623" w:rsidRPr="009D078B">
            <w:rPr>
              <w:rFonts w:ascii="Arial" w:hAnsi="Arial" w:cs="Arial"/>
              <w:b/>
              <w:bCs/>
              <w:i/>
              <w:iCs/>
            </w:rPr>
            <w:t xml:space="preserve"> </w:t>
          </w:r>
          <w:r w:rsidR="00A62A14" w:rsidRPr="009D078B">
            <w:rPr>
              <w:rFonts w:ascii="Arial" w:hAnsi="Arial" w:cs="Arial"/>
              <w:b/>
              <w:bCs/>
              <w:i/>
              <w:iCs/>
            </w:rPr>
            <w:t>–</w:t>
          </w:r>
          <w:proofErr w:type="gramEnd"/>
          <w:r w:rsidR="00D55623" w:rsidRPr="009D078B">
            <w:rPr>
              <w:rFonts w:ascii="Arial" w:hAnsi="Arial" w:cs="Arial"/>
              <w:b/>
              <w:bCs/>
              <w:i/>
              <w:iCs/>
            </w:rPr>
            <w:t xml:space="preserve"> </w:t>
          </w:r>
          <w:r w:rsidR="002D6A22">
            <w:rPr>
              <w:rFonts w:ascii="Arial" w:hAnsi="Arial" w:cs="Arial"/>
              <w:b/>
              <w:bCs/>
              <w:i/>
              <w:iCs/>
            </w:rPr>
            <w:t>Kits de dosage</w:t>
          </w:r>
        </w:p>
      </w:tc>
      <w:tc>
        <w:tcPr>
          <w:tcW w:w="1276" w:type="dxa"/>
          <w:tcBorders>
            <w:top w:val="nil"/>
            <w:left w:val="nil"/>
            <w:bottom w:val="nil"/>
            <w:right w:val="nil"/>
          </w:tcBorders>
          <w:shd w:val="solid" w:color="66CCFF" w:fill="auto"/>
        </w:tcPr>
        <w:p w:rsidR="00D96A5D" w:rsidRDefault="00D96A5D">
          <w:pPr>
            <w:tabs>
              <w:tab w:val="center" w:pos="1366"/>
              <w:tab w:val="right" w:pos="2733"/>
            </w:tabs>
            <w:rPr>
              <w:rFonts w:ascii="Arial" w:hAnsi="Arial" w:cs="Arial"/>
              <w:b/>
              <w:bCs/>
            </w:rPr>
          </w:pPr>
          <w:r>
            <w:rPr>
              <w:rFonts w:ascii="Arial" w:hAnsi="Arial" w:cs="Arial"/>
              <w:b/>
              <w:bCs/>
            </w:rPr>
            <w:t xml:space="preserve">Page : </w:t>
          </w:r>
        </w:p>
      </w:tc>
      <w:tc>
        <w:tcPr>
          <w:tcW w:w="425" w:type="dxa"/>
          <w:tcBorders>
            <w:top w:val="nil"/>
            <w:left w:val="nil"/>
            <w:bottom w:val="nil"/>
            <w:right w:val="nil"/>
          </w:tcBorders>
          <w:shd w:val="solid" w:color="66CCFF" w:fill="auto"/>
        </w:tcPr>
        <w:p w:rsidR="00D96A5D" w:rsidRDefault="00B54B0B">
          <w:pPr>
            <w:jc w:val="center"/>
            <w:rPr>
              <w:rFonts w:ascii="Arial" w:hAnsi="Arial" w:cs="Arial"/>
              <w:b/>
              <w:bCs/>
            </w:rPr>
          </w:pPr>
          <w:r>
            <w:rPr>
              <w:rStyle w:val="Numrodepage"/>
              <w:rFonts w:ascii="Arial" w:hAnsi="Arial" w:cs="Arial"/>
              <w:b/>
              <w:bCs/>
            </w:rPr>
            <w:fldChar w:fldCharType="begin"/>
          </w:r>
          <w:r w:rsidR="00D96A5D">
            <w:rPr>
              <w:rStyle w:val="Numrodepage"/>
              <w:rFonts w:ascii="Arial" w:hAnsi="Arial" w:cs="Arial"/>
              <w:b/>
              <w:bCs/>
            </w:rPr>
            <w:instrText xml:space="preserve"> PAGE </w:instrText>
          </w:r>
          <w:r>
            <w:rPr>
              <w:rStyle w:val="Numrodepage"/>
              <w:rFonts w:ascii="Arial" w:hAnsi="Arial" w:cs="Arial"/>
              <w:b/>
              <w:bCs/>
            </w:rPr>
            <w:fldChar w:fldCharType="separate"/>
          </w:r>
          <w:r w:rsidR="00B23AB6">
            <w:rPr>
              <w:rStyle w:val="Numrodepage"/>
              <w:rFonts w:ascii="Arial" w:hAnsi="Arial" w:cs="Arial"/>
              <w:b/>
              <w:bCs/>
              <w:noProof/>
            </w:rPr>
            <w:t>4</w:t>
          </w:r>
          <w:r>
            <w:rPr>
              <w:rStyle w:val="Numrodepage"/>
              <w:rFonts w:ascii="Arial" w:hAnsi="Arial" w:cs="Arial"/>
              <w:b/>
              <w:bCs/>
            </w:rPr>
            <w:fldChar w:fldCharType="end"/>
          </w:r>
        </w:p>
      </w:tc>
      <w:tc>
        <w:tcPr>
          <w:tcW w:w="168" w:type="dxa"/>
          <w:tcBorders>
            <w:top w:val="nil"/>
            <w:left w:val="nil"/>
            <w:bottom w:val="nil"/>
            <w:right w:val="nil"/>
          </w:tcBorders>
          <w:shd w:val="solid" w:color="66CCFF" w:fill="auto"/>
        </w:tcPr>
        <w:p w:rsidR="00D96A5D" w:rsidRDefault="00D96A5D">
          <w:pPr>
            <w:jc w:val="center"/>
            <w:rPr>
              <w:rFonts w:ascii="Arial" w:hAnsi="Arial" w:cs="Arial"/>
              <w:b/>
              <w:bCs/>
            </w:rPr>
          </w:pPr>
          <w:r>
            <w:rPr>
              <w:rFonts w:ascii="Arial" w:hAnsi="Arial" w:cs="Arial"/>
              <w:b/>
              <w:bCs/>
            </w:rPr>
            <w:t>/</w:t>
          </w:r>
        </w:p>
      </w:tc>
      <w:tc>
        <w:tcPr>
          <w:tcW w:w="164" w:type="dxa"/>
          <w:tcBorders>
            <w:top w:val="nil"/>
            <w:left w:val="nil"/>
            <w:bottom w:val="nil"/>
            <w:right w:val="nil"/>
          </w:tcBorders>
          <w:shd w:val="solid" w:color="66CCFF" w:fill="auto"/>
        </w:tcPr>
        <w:p w:rsidR="00D96A5D" w:rsidRDefault="00B54B0B">
          <w:pPr>
            <w:jc w:val="center"/>
            <w:rPr>
              <w:rFonts w:ascii="Arial" w:hAnsi="Arial" w:cs="Arial"/>
              <w:b/>
              <w:bCs/>
            </w:rPr>
          </w:pPr>
          <w:r>
            <w:rPr>
              <w:rStyle w:val="Numrodepage"/>
              <w:rFonts w:ascii="Arial" w:hAnsi="Arial" w:cs="Arial"/>
              <w:b/>
              <w:bCs/>
            </w:rPr>
            <w:fldChar w:fldCharType="begin"/>
          </w:r>
          <w:r w:rsidR="00D96A5D">
            <w:rPr>
              <w:rStyle w:val="Numrodepage"/>
              <w:rFonts w:ascii="Arial" w:hAnsi="Arial" w:cs="Arial"/>
              <w:b/>
              <w:bCs/>
            </w:rPr>
            <w:instrText xml:space="preserve"> NUMPAGES </w:instrText>
          </w:r>
          <w:r>
            <w:rPr>
              <w:rStyle w:val="Numrodepage"/>
              <w:rFonts w:ascii="Arial" w:hAnsi="Arial" w:cs="Arial"/>
              <w:b/>
              <w:bCs/>
            </w:rPr>
            <w:fldChar w:fldCharType="separate"/>
          </w:r>
          <w:r w:rsidR="00B23AB6">
            <w:rPr>
              <w:rStyle w:val="Numrodepage"/>
              <w:rFonts w:ascii="Arial" w:hAnsi="Arial" w:cs="Arial"/>
              <w:b/>
              <w:bCs/>
              <w:noProof/>
            </w:rPr>
            <w:t>4</w:t>
          </w:r>
          <w:r>
            <w:rPr>
              <w:rStyle w:val="Numrodepage"/>
              <w:rFonts w:ascii="Arial" w:hAnsi="Arial" w:cs="Arial"/>
              <w:b/>
              <w:bCs/>
            </w:rPr>
            <w:fldChar w:fldCharType="end"/>
          </w:r>
        </w:p>
      </w:tc>
    </w:tr>
  </w:tbl>
  <w:p w:rsidR="00D96A5D" w:rsidRDefault="00D96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4EF" w:rsidRDefault="001C44EF">
      <w:r>
        <w:separator/>
      </w:r>
    </w:p>
  </w:footnote>
  <w:footnote w:type="continuationSeparator" w:id="0">
    <w:p w:rsidR="001C44EF" w:rsidRDefault="001C4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19" w:type="dxa"/>
      <w:tblLayout w:type="fixed"/>
      <w:tblCellMar>
        <w:left w:w="71" w:type="dxa"/>
        <w:right w:w="71" w:type="dxa"/>
      </w:tblCellMar>
      <w:tblLook w:val="0000" w:firstRow="0" w:lastRow="0" w:firstColumn="0" w:lastColumn="0" w:noHBand="0" w:noVBand="0"/>
    </w:tblPr>
    <w:tblGrid>
      <w:gridCol w:w="10419"/>
    </w:tblGrid>
    <w:tr w:rsidR="00D96A5D" w:rsidTr="006B121B">
      <w:trPr>
        <w:trHeight w:val="1560"/>
      </w:trPr>
      <w:tc>
        <w:tcPr>
          <w:tcW w:w="10419" w:type="dxa"/>
          <w:tcBorders>
            <w:top w:val="nil"/>
            <w:left w:val="nil"/>
            <w:bottom w:val="nil"/>
            <w:right w:val="nil"/>
          </w:tcBorders>
        </w:tcPr>
        <w:p w:rsidR="00D96A5D" w:rsidRDefault="00891738" w:rsidP="00891738">
          <w:pPr>
            <w:pStyle w:val="Pieddepage"/>
            <w:tabs>
              <w:tab w:val="clear" w:pos="4536"/>
              <w:tab w:val="clear" w:pos="9072"/>
            </w:tabs>
            <w:jc w:val="both"/>
            <w:rPr>
              <w:rFonts w:ascii="Arial" w:hAnsi="Arial" w:cs="Arial"/>
              <w:b/>
              <w:bCs/>
              <w:sz w:val="18"/>
              <w:szCs w:val="18"/>
            </w:rPr>
          </w:pPr>
          <w:r>
            <w:rPr>
              <w:noProof/>
            </w:rPr>
            <w:drawing>
              <wp:anchor distT="0" distB="0" distL="114300" distR="114300" simplePos="0" relativeHeight="251659264" behindDoc="0" locked="0" layoutInCell="1" allowOverlap="1" wp14:anchorId="3E60FFDE" wp14:editId="2A44B4FA">
                <wp:simplePos x="0" y="0"/>
                <wp:positionH relativeFrom="margin">
                  <wp:posOffset>4373880</wp:posOffset>
                </wp:positionH>
                <wp:positionV relativeFrom="margin">
                  <wp:posOffset>0</wp:posOffset>
                </wp:positionV>
                <wp:extent cx="1800225" cy="1120775"/>
                <wp:effectExtent l="0" t="0" r="3175" b="0"/>
                <wp:wrapSquare wrapText="bothSides"/>
                <wp:docPr id="2"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120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121B">
            <w:rPr>
              <w:noProof/>
            </w:rPr>
            <w:drawing>
              <wp:inline distT="0" distB="0" distL="0" distR="0" wp14:anchorId="4968F611" wp14:editId="5AB4C643">
                <wp:extent cx="2080260" cy="1059546"/>
                <wp:effectExtent l="0" t="0" r="0" b="7620"/>
                <wp:docPr id="1" name="Image 2" descr="X:\Référentiel\Modèles - Logos\Oniris_LOGO_signature_BasseD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X:\Référentiel\Modèles - Logos\Oniris_LOGO_signature_BasseDef.jpg"/>
                        <pic:cNvPicPr>
                          <a:picLocks noChangeAspect="1" noChangeArrowheads="1"/>
                        </pic:cNvPicPr>
                      </pic:nvPicPr>
                      <pic:blipFill>
                        <a:blip r:embed="rId2"/>
                        <a:srcRect/>
                        <a:stretch>
                          <a:fillRect/>
                        </a:stretch>
                      </pic:blipFill>
                      <pic:spPr bwMode="auto">
                        <a:xfrm>
                          <a:off x="0" y="0"/>
                          <a:ext cx="2099698" cy="1069446"/>
                        </a:xfrm>
                        <a:prstGeom prst="rect">
                          <a:avLst/>
                        </a:prstGeom>
                        <a:noFill/>
                        <a:ln w="9525">
                          <a:noFill/>
                          <a:miter lim="800000"/>
                          <a:headEnd/>
                          <a:tailEnd/>
                        </a:ln>
                      </pic:spPr>
                    </pic:pic>
                  </a:graphicData>
                </a:graphic>
              </wp:inline>
            </w:drawing>
          </w:r>
        </w:p>
      </w:tc>
    </w:tr>
  </w:tbl>
  <w:p w:rsidR="00D96A5D" w:rsidRDefault="00D96A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A5D" w:rsidRDefault="00D96A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6" w15:restartNumberingAfterBreak="0">
    <w:nsid w:val="327902AB"/>
    <w:multiLevelType w:val="hybridMultilevel"/>
    <w:tmpl w:val="9F8415A0"/>
    <w:lvl w:ilvl="0" w:tplc="117C3B20">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8"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Wingdings" w:hint="default"/>
      </w:rPr>
    </w:lvl>
    <w:lvl w:ilvl="3" w:tplc="040C0001">
      <w:start w:val="1"/>
      <w:numFmt w:val="bullet"/>
      <w:lvlText w:val=""/>
      <w:lvlJc w:val="left"/>
      <w:pPr>
        <w:tabs>
          <w:tab w:val="num" w:pos="3371"/>
        </w:tabs>
        <w:ind w:left="3371" w:hanging="360"/>
      </w:pPr>
      <w:rPr>
        <w:rFonts w:ascii="Symbol" w:hAnsi="Symbol" w:cs="Symbol"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Wingdings" w:hint="default"/>
      </w:rPr>
    </w:lvl>
    <w:lvl w:ilvl="6" w:tplc="040C0001">
      <w:start w:val="1"/>
      <w:numFmt w:val="bullet"/>
      <w:lvlText w:val=""/>
      <w:lvlJc w:val="left"/>
      <w:pPr>
        <w:tabs>
          <w:tab w:val="num" w:pos="5531"/>
        </w:tabs>
        <w:ind w:left="5531" w:hanging="360"/>
      </w:pPr>
      <w:rPr>
        <w:rFonts w:ascii="Symbol" w:hAnsi="Symbol" w:cs="Symbol"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Wingdings" w:hint="default"/>
      </w:rPr>
    </w:lvl>
  </w:abstractNum>
  <w:abstractNum w:abstractNumId="9"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5"/>
  </w:num>
  <w:num w:numId="2">
    <w:abstractNumId w:val="4"/>
  </w:num>
  <w:num w:numId="3">
    <w:abstractNumId w:val="7"/>
  </w:num>
  <w:num w:numId="4">
    <w:abstractNumId w:val="3"/>
  </w:num>
  <w:num w:numId="5">
    <w:abstractNumId w:val="2"/>
  </w:num>
  <w:num w:numId="6">
    <w:abstractNumId w:val="8"/>
  </w:num>
  <w:num w:numId="7">
    <w:abstractNumId w:val="0"/>
  </w:num>
  <w:num w:numId="8">
    <w:abstractNumId w:val="9"/>
  </w:num>
  <w:num w:numId="9">
    <w:abstractNumId w:val="10"/>
  </w:num>
  <w:num w:numId="10">
    <w:abstractNumId w:val="1"/>
  </w:num>
  <w:num w:numId="11">
    <w:abstractNumId w:val="11"/>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J">
    <w15:presenceInfo w15:providerId="None" w15:userId="L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trackRevisions/>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FF2"/>
    <w:rsid w:val="000453C0"/>
    <w:rsid w:val="00060238"/>
    <w:rsid w:val="000857AA"/>
    <w:rsid w:val="000A2363"/>
    <w:rsid w:val="000A2382"/>
    <w:rsid w:val="000B4A18"/>
    <w:rsid w:val="000E6274"/>
    <w:rsid w:val="00115C09"/>
    <w:rsid w:val="0014121F"/>
    <w:rsid w:val="001440DB"/>
    <w:rsid w:val="0019335B"/>
    <w:rsid w:val="001968C3"/>
    <w:rsid w:val="001A7951"/>
    <w:rsid w:val="001B2D0F"/>
    <w:rsid w:val="001C44EF"/>
    <w:rsid w:val="001E7CF7"/>
    <w:rsid w:val="00200B49"/>
    <w:rsid w:val="00203ED6"/>
    <w:rsid w:val="00255DEF"/>
    <w:rsid w:val="00282240"/>
    <w:rsid w:val="002950D6"/>
    <w:rsid w:val="00296B19"/>
    <w:rsid w:val="002A0334"/>
    <w:rsid w:val="002B01B2"/>
    <w:rsid w:val="002C4905"/>
    <w:rsid w:val="002D23B2"/>
    <w:rsid w:val="002D6A22"/>
    <w:rsid w:val="002E2A72"/>
    <w:rsid w:val="002E3454"/>
    <w:rsid w:val="003232AD"/>
    <w:rsid w:val="003307F5"/>
    <w:rsid w:val="003345B4"/>
    <w:rsid w:val="003755DE"/>
    <w:rsid w:val="0038131C"/>
    <w:rsid w:val="00387319"/>
    <w:rsid w:val="003A148B"/>
    <w:rsid w:val="003C041B"/>
    <w:rsid w:val="003F0EB9"/>
    <w:rsid w:val="00413D06"/>
    <w:rsid w:val="004263E5"/>
    <w:rsid w:val="0045576E"/>
    <w:rsid w:val="0046639E"/>
    <w:rsid w:val="00470862"/>
    <w:rsid w:val="00480104"/>
    <w:rsid w:val="004840BE"/>
    <w:rsid w:val="00484909"/>
    <w:rsid w:val="004A1C00"/>
    <w:rsid w:val="004C1988"/>
    <w:rsid w:val="004D2913"/>
    <w:rsid w:val="004F1A5E"/>
    <w:rsid w:val="004F2227"/>
    <w:rsid w:val="004F52D9"/>
    <w:rsid w:val="00510BAE"/>
    <w:rsid w:val="00541D42"/>
    <w:rsid w:val="00567CC0"/>
    <w:rsid w:val="005702BF"/>
    <w:rsid w:val="0059164C"/>
    <w:rsid w:val="00593899"/>
    <w:rsid w:val="005A0F20"/>
    <w:rsid w:val="005D5E4E"/>
    <w:rsid w:val="005E4AFA"/>
    <w:rsid w:val="00620F6F"/>
    <w:rsid w:val="00646D84"/>
    <w:rsid w:val="0067778E"/>
    <w:rsid w:val="00685C85"/>
    <w:rsid w:val="006B121B"/>
    <w:rsid w:val="006B18E1"/>
    <w:rsid w:val="006E0FFE"/>
    <w:rsid w:val="00730DB2"/>
    <w:rsid w:val="007856D6"/>
    <w:rsid w:val="007A7F26"/>
    <w:rsid w:val="007B2EC0"/>
    <w:rsid w:val="00814EBC"/>
    <w:rsid w:val="00815E53"/>
    <w:rsid w:val="0082143F"/>
    <w:rsid w:val="0082576C"/>
    <w:rsid w:val="00830CC4"/>
    <w:rsid w:val="00874B8E"/>
    <w:rsid w:val="00891738"/>
    <w:rsid w:val="008A2793"/>
    <w:rsid w:val="008B7A95"/>
    <w:rsid w:val="008C20CE"/>
    <w:rsid w:val="008E1C06"/>
    <w:rsid w:val="008F459F"/>
    <w:rsid w:val="00923E5D"/>
    <w:rsid w:val="00931168"/>
    <w:rsid w:val="009353DA"/>
    <w:rsid w:val="00962E9E"/>
    <w:rsid w:val="00971B95"/>
    <w:rsid w:val="00977A80"/>
    <w:rsid w:val="009868E6"/>
    <w:rsid w:val="00994FF2"/>
    <w:rsid w:val="009A04D2"/>
    <w:rsid w:val="009D078B"/>
    <w:rsid w:val="00A1313D"/>
    <w:rsid w:val="00A231D7"/>
    <w:rsid w:val="00A62A14"/>
    <w:rsid w:val="00A74BD1"/>
    <w:rsid w:val="00AA5364"/>
    <w:rsid w:val="00AB061E"/>
    <w:rsid w:val="00AB1139"/>
    <w:rsid w:val="00AD57ED"/>
    <w:rsid w:val="00AE23C8"/>
    <w:rsid w:val="00AE40D8"/>
    <w:rsid w:val="00B23AB6"/>
    <w:rsid w:val="00B339D1"/>
    <w:rsid w:val="00B4018D"/>
    <w:rsid w:val="00B415B5"/>
    <w:rsid w:val="00B440DD"/>
    <w:rsid w:val="00B54B0B"/>
    <w:rsid w:val="00BC0B10"/>
    <w:rsid w:val="00BE4750"/>
    <w:rsid w:val="00BF449C"/>
    <w:rsid w:val="00C06829"/>
    <w:rsid w:val="00C12B8F"/>
    <w:rsid w:val="00C5421A"/>
    <w:rsid w:val="00C64F76"/>
    <w:rsid w:val="00C73305"/>
    <w:rsid w:val="00C81E84"/>
    <w:rsid w:val="00C91B04"/>
    <w:rsid w:val="00CA33BB"/>
    <w:rsid w:val="00CA73A6"/>
    <w:rsid w:val="00CC68BC"/>
    <w:rsid w:val="00CF76CD"/>
    <w:rsid w:val="00D00416"/>
    <w:rsid w:val="00D10B5B"/>
    <w:rsid w:val="00D552C2"/>
    <w:rsid w:val="00D55623"/>
    <w:rsid w:val="00D57F91"/>
    <w:rsid w:val="00D66AA2"/>
    <w:rsid w:val="00D873C4"/>
    <w:rsid w:val="00D926A3"/>
    <w:rsid w:val="00D96A5D"/>
    <w:rsid w:val="00DD1283"/>
    <w:rsid w:val="00DF0B19"/>
    <w:rsid w:val="00DF541C"/>
    <w:rsid w:val="00E114C5"/>
    <w:rsid w:val="00E17D08"/>
    <w:rsid w:val="00E61684"/>
    <w:rsid w:val="00E63CAA"/>
    <w:rsid w:val="00E7464C"/>
    <w:rsid w:val="00EB58B6"/>
    <w:rsid w:val="00ED444B"/>
    <w:rsid w:val="00F34F3F"/>
    <w:rsid w:val="00F51255"/>
    <w:rsid w:val="00F559C1"/>
    <w:rsid w:val="00F577EB"/>
    <w:rsid w:val="00F872B3"/>
    <w:rsid w:val="00F919ED"/>
    <w:rsid w:val="00F93B5D"/>
    <w:rsid w:val="00F95006"/>
    <w:rsid w:val="00FB5ECD"/>
    <w:rsid w:val="00FB5F67"/>
    <w:rsid w:val="00FB75A6"/>
    <w:rsid w:val="00FC5562"/>
    <w:rsid w:val="00FD6FC3"/>
    <w:rsid w:val="00FD78F1"/>
    <w:rsid w:val="00FF11BB"/>
    <w:rsid w:val="00FF63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2DBDDD"/>
  <w15:docId w15:val="{63027292-B8FA-4847-9D0D-BA949FF8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0B49"/>
    <w:rPr>
      <w:rFonts w:ascii="Univers" w:hAnsi="Univers" w:cs="Univers"/>
    </w:rPr>
  </w:style>
  <w:style w:type="paragraph" w:styleId="Titre1">
    <w:name w:val="heading 1"/>
    <w:basedOn w:val="Normal"/>
    <w:next w:val="Normal"/>
    <w:link w:val="Titre1Car"/>
    <w:qFormat/>
    <w:rsid w:val="00200B49"/>
    <w:pPr>
      <w:keepNext/>
      <w:ind w:left="567"/>
      <w:outlineLvl w:val="0"/>
    </w:pPr>
    <w:rPr>
      <w:rFonts w:cs="Times New Roman"/>
      <w:b/>
      <w:bCs/>
    </w:rPr>
  </w:style>
  <w:style w:type="paragraph" w:styleId="Titre2">
    <w:name w:val="heading 2"/>
    <w:basedOn w:val="Normal"/>
    <w:next w:val="Normal"/>
    <w:link w:val="Titre2Car"/>
    <w:qFormat/>
    <w:rsid w:val="00200B49"/>
    <w:pPr>
      <w:keepNext/>
      <w:outlineLvl w:val="1"/>
    </w:pPr>
    <w:rPr>
      <w:rFonts w:cs="Times New Roman"/>
      <w:b/>
      <w:bCs/>
    </w:rPr>
  </w:style>
  <w:style w:type="paragraph" w:styleId="Titre3">
    <w:name w:val="heading 3"/>
    <w:basedOn w:val="Normal"/>
    <w:next w:val="Normal"/>
    <w:link w:val="Titre3Car"/>
    <w:qFormat/>
    <w:rsid w:val="00200B49"/>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qFormat/>
    <w:rsid w:val="00200B49"/>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200B49"/>
    <w:pPr>
      <w:keepNext/>
      <w:ind w:left="567"/>
      <w:outlineLvl w:val="4"/>
    </w:pPr>
    <w:rPr>
      <w:rFonts w:ascii="Arial" w:hAnsi="Arial" w:cs="Arial"/>
      <w:i/>
      <w:iCs/>
      <w:sz w:val="16"/>
      <w:szCs w:val="16"/>
    </w:rPr>
  </w:style>
  <w:style w:type="paragraph" w:styleId="Titre6">
    <w:name w:val="heading 6"/>
    <w:basedOn w:val="Normal"/>
    <w:next w:val="Normal"/>
    <w:link w:val="Titre6Car"/>
    <w:qFormat/>
    <w:rsid w:val="00200B49"/>
    <w:pPr>
      <w:keepNext/>
      <w:jc w:val="both"/>
      <w:outlineLvl w:val="5"/>
    </w:pPr>
    <w:rPr>
      <w:rFonts w:ascii="Arial" w:hAnsi="Arial" w:cs="Arial"/>
      <w:sz w:val="28"/>
      <w:szCs w:val="28"/>
    </w:rPr>
  </w:style>
  <w:style w:type="paragraph" w:styleId="Titre7">
    <w:name w:val="heading 7"/>
    <w:basedOn w:val="Normal"/>
    <w:next w:val="Normal"/>
    <w:link w:val="Titre7Car"/>
    <w:qFormat/>
    <w:rsid w:val="00200B49"/>
    <w:pPr>
      <w:keepNext/>
      <w:outlineLvl w:val="6"/>
    </w:pPr>
    <w:rPr>
      <w:rFonts w:ascii="Arial" w:hAnsi="Arial" w:cs="Arial"/>
      <w:i/>
      <w:iCs/>
      <w:sz w:val="16"/>
      <w:szCs w:val="16"/>
    </w:rPr>
  </w:style>
  <w:style w:type="paragraph" w:styleId="Titre8">
    <w:name w:val="heading 8"/>
    <w:basedOn w:val="Normal"/>
    <w:next w:val="Normal"/>
    <w:link w:val="Titre8Car"/>
    <w:qFormat/>
    <w:rsid w:val="00200B49"/>
    <w:pPr>
      <w:keepNext/>
      <w:jc w:val="center"/>
      <w:outlineLvl w:val="7"/>
    </w:pPr>
    <w:rPr>
      <w:rFonts w:ascii="Arial" w:hAnsi="Arial" w:cs="Arial"/>
      <w:b/>
      <w:bCs/>
      <w:sz w:val="24"/>
      <w:szCs w:val="24"/>
    </w:rPr>
  </w:style>
  <w:style w:type="paragraph" w:styleId="Titre9">
    <w:name w:val="heading 9"/>
    <w:basedOn w:val="Normal"/>
    <w:next w:val="Normal"/>
    <w:link w:val="Titre9Car"/>
    <w:qFormat/>
    <w:rsid w:val="00200B49"/>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02A9"/>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sid w:val="004302A9"/>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sid w:val="004302A9"/>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sid w:val="004302A9"/>
    <w:rPr>
      <w:rFonts w:ascii="Calibri" w:eastAsia="Times New Roman" w:hAnsi="Calibri" w:cs="Times New Roman"/>
      <w:b/>
      <w:bCs/>
      <w:sz w:val="28"/>
      <w:szCs w:val="28"/>
    </w:rPr>
  </w:style>
  <w:style w:type="character" w:customStyle="1" w:styleId="Titre5Car">
    <w:name w:val="Titre 5 Car"/>
    <w:basedOn w:val="Policepardfaut"/>
    <w:link w:val="Titre5"/>
    <w:uiPriority w:val="99"/>
    <w:rsid w:val="004302A9"/>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4302A9"/>
    <w:rPr>
      <w:rFonts w:ascii="Calibri" w:eastAsia="Times New Roman" w:hAnsi="Calibri" w:cs="Times New Roman"/>
      <w:b/>
      <w:bCs/>
    </w:rPr>
  </w:style>
  <w:style w:type="character" w:customStyle="1" w:styleId="Titre7Car">
    <w:name w:val="Titre 7 Car"/>
    <w:basedOn w:val="Policepardfaut"/>
    <w:link w:val="Titre7"/>
    <w:uiPriority w:val="9"/>
    <w:semiHidden/>
    <w:rsid w:val="004302A9"/>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4302A9"/>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4302A9"/>
    <w:rPr>
      <w:rFonts w:ascii="Cambria" w:eastAsia="Times New Roman" w:hAnsi="Cambria" w:cs="Times New Roman"/>
    </w:rPr>
  </w:style>
  <w:style w:type="paragraph" w:styleId="En-tte">
    <w:name w:val="header"/>
    <w:basedOn w:val="Normal"/>
    <w:link w:val="En-tteCar"/>
    <w:uiPriority w:val="99"/>
    <w:rsid w:val="00200B49"/>
    <w:pPr>
      <w:tabs>
        <w:tab w:val="center" w:pos="4536"/>
        <w:tab w:val="right" w:pos="9072"/>
      </w:tabs>
    </w:pPr>
  </w:style>
  <w:style w:type="character" w:customStyle="1" w:styleId="En-tteCar">
    <w:name w:val="En-tête Car"/>
    <w:basedOn w:val="Policepardfaut"/>
    <w:link w:val="En-tte"/>
    <w:uiPriority w:val="99"/>
    <w:semiHidden/>
    <w:rsid w:val="004302A9"/>
    <w:rPr>
      <w:rFonts w:ascii="Univers" w:hAnsi="Univers" w:cs="Univers"/>
      <w:sz w:val="20"/>
      <w:szCs w:val="20"/>
    </w:rPr>
  </w:style>
  <w:style w:type="paragraph" w:styleId="Pieddepage">
    <w:name w:val="footer"/>
    <w:basedOn w:val="Normal"/>
    <w:link w:val="PieddepageCar"/>
    <w:uiPriority w:val="99"/>
    <w:rsid w:val="00200B49"/>
    <w:pPr>
      <w:tabs>
        <w:tab w:val="center" w:pos="4536"/>
        <w:tab w:val="right" w:pos="9072"/>
      </w:tabs>
    </w:pPr>
  </w:style>
  <w:style w:type="character" w:customStyle="1" w:styleId="PieddepageCar">
    <w:name w:val="Pied de page Car"/>
    <w:basedOn w:val="Policepardfaut"/>
    <w:link w:val="Pieddepage"/>
    <w:uiPriority w:val="99"/>
    <w:semiHidden/>
    <w:rsid w:val="004302A9"/>
    <w:rPr>
      <w:rFonts w:ascii="Univers" w:hAnsi="Univers" w:cs="Univers"/>
      <w:sz w:val="20"/>
      <w:szCs w:val="20"/>
    </w:rPr>
  </w:style>
  <w:style w:type="paragraph" w:styleId="Notedebasdepage">
    <w:name w:val="footnote text"/>
    <w:basedOn w:val="Normal"/>
    <w:link w:val="NotedebasdepageCar"/>
    <w:uiPriority w:val="99"/>
    <w:semiHidden/>
    <w:rsid w:val="00200B49"/>
  </w:style>
  <w:style w:type="character" w:customStyle="1" w:styleId="NotedebasdepageCar">
    <w:name w:val="Note de bas de page Car"/>
    <w:basedOn w:val="Policepardfaut"/>
    <w:link w:val="Notedebasdepage"/>
    <w:uiPriority w:val="99"/>
    <w:semiHidden/>
    <w:rsid w:val="004302A9"/>
    <w:rPr>
      <w:rFonts w:ascii="Univers" w:hAnsi="Univers" w:cs="Univers"/>
      <w:sz w:val="20"/>
      <w:szCs w:val="20"/>
    </w:rPr>
  </w:style>
  <w:style w:type="paragraph" w:customStyle="1" w:styleId="ftiret">
    <w:name w:val="f_tiret"/>
    <w:basedOn w:val="Normal"/>
    <w:uiPriority w:val="99"/>
    <w:rsid w:val="00200B49"/>
    <w:pPr>
      <w:tabs>
        <w:tab w:val="left" w:pos="426"/>
      </w:tabs>
      <w:spacing w:before="60"/>
      <w:ind w:left="142" w:hanging="142"/>
      <w:jc w:val="both"/>
    </w:pPr>
  </w:style>
  <w:style w:type="paragraph" w:customStyle="1" w:styleId="fcasegauche">
    <w:name w:val="f_case_gauche"/>
    <w:basedOn w:val="Normal"/>
    <w:uiPriority w:val="99"/>
    <w:rsid w:val="00200B49"/>
    <w:pPr>
      <w:spacing w:after="60"/>
      <w:ind w:left="284" w:hanging="284"/>
      <w:jc w:val="both"/>
    </w:pPr>
  </w:style>
  <w:style w:type="paragraph" w:customStyle="1" w:styleId="fcase1ertab">
    <w:name w:val="f_case_1ertab"/>
    <w:basedOn w:val="Normal"/>
    <w:uiPriority w:val="99"/>
    <w:rsid w:val="00200B49"/>
    <w:pPr>
      <w:tabs>
        <w:tab w:val="left" w:pos="426"/>
      </w:tabs>
      <w:ind w:left="709" w:hanging="709"/>
      <w:jc w:val="both"/>
    </w:pPr>
  </w:style>
  <w:style w:type="paragraph" w:customStyle="1" w:styleId="fcase2metab">
    <w:name w:val="f_case_2èmetab"/>
    <w:basedOn w:val="Normal"/>
    <w:uiPriority w:val="99"/>
    <w:rsid w:val="00200B49"/>
    <w:pPr>
      <w:tabs>
        <w:tab w:val="left" w:pos="426"/>
        <w:tab w:val="left" w:pos="851"/>
      </w:tabs>
      <w:ind w:left="1134" w:hanging="1134"/>
      <w:jc w:val="both"/>
    </w:pPr>
  </w:style>
  <w:style w:type="character" w:styleId="Appelnotedebasdep">
    <w:name w:val="footnote reference"/>
    <w:basedOn w:val="Policepardfaut"/>
    <w:uiPriority w:val="99"/>
    <w:semiHidden/>
    <w:rsid w:val="00200B49"/>
    <w:rPr>
      <w:vertAlign w:val="superscript"/>
    </w:rPr>
  </w:style>
  <w:style w:type="character" w:styleId="Numrodepage">
    <w:name w:val="page number"/>
    <w:basedOn w:val="Policepardfaut"/>
    <w:uiPriority w:val="99"/>
    <w:rsid w:val="00200B49"/>
  </w:style>
  <w:style w:type="character" w:styleId="Marquedecommentaire">
    <w:name w:val="annotation reference"/>
    <w:basedOn w:val="Policepardfaut"/>
    <w:uiPriority w:val="99"/>
    <w:semiHidden/>
    <w:rsid w:val="00200B49"/>
    <w:rPr>
      <w:sz w:val="16"/>
      <w:szCs w:val="16"/>
    </w:rPr>
  </w:style>
  <w:style w:type="paragraph" w:styleId="Commentaire">
    <w:name w:val="annotation text"/>
    <w:basedOn w:val="Normal"/>
    <w:link w:val="CommentaireCar"/>
    <w:uiPriority w:val="99"/>
    <w:semiHidden/>
    <w:rsid w:val="00200B49"/>
  </w:style>
  <w:style w:type="character" w:customStyle="1" w:styleId="CommentaireCar">
    <w:name w:val="Commentaire Car"/>
    <w:basedOn w:val="Policepardfaut"/>
    <w:link w:val="Commentaire"/>
    <w:uiPriority w:val="99"/>
    <w:semiHidden/>
    <w:rsid w:val="004302A9"/>
    <w:rPr>
      <w:rFonts w:ascii="Univers" w:hAnsi="Univers" w:cs="Univers"/>
      <w:sz w:val="20"/>
      <w:szCs w:val="20"/>
    </w:rPr>
  </w:style>
  <w:style w:type="paragraph" w:styleId="Lgende">
    <w:name w:val="caption"/>
    <w:basedOn w:val="Normal"/>
    <w:next w:val="Normal"/>
    <w:uiPriority w:val="99"/>
    <w:qFormat/>
    <w:rsid w:val="00200B49"/>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200B4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sid w:val="004302A9"/>
    <w:rPr>
      <w:rFonts w:ascii="Univers" w:hAnsi="Univers" w:cs="Univers"/>
      <w:sz w:val="20"/>
      <w:szCs w:val="20"/>
    </w:rPr>
  </w:style>
  <w:style w:type="paragraph" w:styleId="Corpsdetexte2">
    <w:name w:val="Body Text 2"/>
    <w:basedOn w:val="Normal"/>
    <w:link w:val="Corpsdetexte2Car"/>
    <w:uiPriority w:val="99"/>
    <w:rsid w:val="00200B4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sid w:val="004302A9"/>
    <w:rPr>
      <w:rFonts w:ascii="Univers" w:hAnsi="Univers" w:cs="Univers"/>
      <w:sz w:val="20"/>
      <w:szCs w:val="20"/>
    </w:rPr>
  </w:style>
  <w:style w:type="character" w:styleId="Lienhypertexte">
    <w:name w:val="Hyperlink"/>
    <w:basedOn w:val="Policepardfaut"/>
    <w:uiPriority w:val="99"/>
    <w:rsid w:val="00200B49"/>
    <w:rPr>
      <w:color w:val="0000FF"/>
      <w:u w:val="single"/>
    </w:rPr>
  </w:style>
  <w:style w:type="paragraph" w:styleId="Corpsdetexte3">
    <w:name w:val="Body Text 3"/>
    <w:basedOn w:val="Normal"/>
    <w:link w:val="Corpsdetexte3Car"/>
    <w:uiPriority w:val="99"/>
    <w:rsid w:val="00200B49"/>
    <w:rPr>
      <w:rFonts w:ascii="Arial" w:hAnsi="Arial" w:cs="Arial"/>
      <w:i/>
      <w:iCs/>
      <w:sz w:val="16"/>
      <w:szCs w:val="16"/>
    </w:rPr>
  </w:style>
  <w:style w:type="character" w:customStyle="1" w:styleId="Corpsdetexte3Car">
    <w:name w:val="Corps de texte 3 Car"/>
    <w:basedOn w:val="Policepardfaut"/>
    <w:link w:val="Corpsdetexte3"/>
    <w:uiPriority w:val="99"/>
    <w:semiHidden/>
    <w:rsid w:val="004302A9"/>
    <w:rPr>
      <w:rFonts w:ascii="Univers" w:hAnsi="Univers" w:cs="Univers"/>
      <w:sz w:val="16"/>
      <w:szCs w:val="16"/>
    </w:rPr>
  </w:style>
  <w:style w:type="paragraph" w:styleId="NormalWeb">
    <w:name w:val="Normal (Web)"/>
    <w:basedOn w:val="Normal"/>
    <w:uiPriority w:val="99"/>
    <w:rsid w:val="00200B49"/>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200B4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sid w:val="004302A9"/>
    <w:rPr>
      <w:rFonts w:ascii="Univers" w:hAnsi="Univers" w:cs="Univers"/>
      <w:sz w:val="20"/>
      <w:szCs w:val="20"/>
    </w:rPr>
  </w:style>
  <w:style w:type="paragraph" w:styleId="Textedebulles">
    <w:name w:val="Balloon Text"/>
    <w:basedOn w:val="Normal"/>
    <w:link w:val="TextedebullesCar"/>
    <w:uiPriority w:val="99"/>
    <w:semiHidden/>
    <w:rsid w:val="00200B49"/>
    <w:rPr>
      <w:rFonts w:ascii="Tahoma" w:hAnsi="Tahoma" w:cs="Tahoma"/>
      <w:sz w:val="16"/>
      <w:szCs w:val="16"/>
    </w:rPr>
  </w:style>
  <w:style w:type="character" w:customStyle="1" w:styleId="TextedebullesCar">
    <w:name w:val="Texte de bulles Car"/>
    <w:basedOn w:val="Policepardfaut"/>
    <w:link w:val="Textedebulles"/>
    <w:uiPriority w:val="99"/>
    <w:semiHidden/>
    <w:rsid w:val="004302A9"/>
    <w:rPr>
      <w:sz w:val="0"/>
      <w:szCs w:val="0"/>
    </w:rPr>
  </w:style>
  <w:style w:type="character" w:styleId="lev">
    <w:name w:val="Strong"/>
    <w:basedOn w:val="Policepardfaut"/>
    <w:uiPriority w:val="99"/>
    <w:qFormat/>
    <w:rsid w:val="00200B49"/>
    <w:rPr>
      <w:b/>
      <w:bCs/>
    </w:rPr>
  </w:style>
  <w:style w:type="paragraph" w:styleId="Objetducommentaire">
    <w:name w:val="annotation subject"/>
    <w:basedOn w:val="Commentaire"/>
    <w:next w:val="Commentaire"/>
    <w:link w:val="ObjetducommentaireCar"/>
    <w:uiPriority w:val="99"/>
    <w:semiHidden/>
    <w:rsid w:val="00200B49"/>
    <w:rPr>
      <w:b/>
      <w:bCs/>
    </w:rPr>
  </w:style>
  <w:style w:type="character" w:customStyle="1" w:styleId="ObjetducommentaireCar">
    <w:name w:val="Objet du commentaire Car"/>
    <w:basedOn w:val="CommentaireCar"/>
    <w:link w:val="Objetducommentaire"/>
    <w:uiPriority w:val="99"/>
    <w:semiHidden/>
    <w:rsid w:val="004302A9"/>
    <w:rPr>
      <w:rFonts w:ascii="Univers" w:hAnsi="Univers" w:cs="Univers"/>
      <w:b/>
      <w:bCs/>
      <w:sz w:val="20"/>
      <w:szCs w:val="20"/>
    </w:rPr>
  </w:style>
  <w:style w:type="paragraph" w:styleId="Retraitcorpsdetexte3">
    <w:name w:val="Body Text Indent 3"/>
    <w:basedOn w:val="Normal"/>
    <w:link w:val="Retraitcorpsdetexte3Car"/>
    <w:uiPriority w:val="99"/>
    <w:semiHidden/>
    <w:unhideWhenUsed/>
    <w:rsid w:val="0048490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4909"/>
    <w:rPr>
      <w:rFonts w:ascii="Univers" w:hAnsi="Univers" w:cs="Univers"/>
      <w:sz w:val="16"/>
      <w:szCs w:val="16"/>
    </w:rPr>
  </w:style>
  <w:style w:type="paragraph" w:styleId="Paragraphedeliste">
    <w:name w:val="List Paragraph"/>
    <w:basedOn w:val="Normal"/>
    <w:uiPriority w:val="34"/>
    <w:qFormat/>
    <w:rsid w:val="003345B4"/>
    <w:pPr>
      <w:ind w:left="720"/>
      <w:contextualSpacing/>
    </w:pPr>
  </w:style>
  <w:style w:type="paragraph" w:styleId="Normalcentr">
    <w:name w:val="Block Text"/>
    <w:basedOn w:val="Normal"/>
    <w:rsid w:val="00FD78F1"/>
    <w:pPr>
      <w:ind w:left="2127" w:right="1274"/>
      <w:jc w:val="center"/>
    </w:pPr>
    <w:rPr>
      <w:rFonts w:ascii="Comic Sans MS" w:hAnsi="Comic Sans MS"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3853">
      <w:bodyDiv w:val="1"/>
      <w:marLeft w:val="0"/>
      <w:marRight w:val="0"/>
      <w:marTop w:val="0"/>
      <w:marBottom w:val="0"/>
      <w:divBdr>
        <w:top w:val="none" w:sz="0" w:space="0" w:color="auto"/>
        <w:left w:val="none" w:sz="0" w:space="0" w:color="auto"/>
        <w:bottom w:val="none" w:sz="0" w:space="0" w:color="auto"/>
        <w:right w:val="none" w:sz="0" w:space="0" w:color="auto"/>
      </w:divBdr>
    </w:div>
    <w:div w:id="29845713">
      <w:bodyDiv w:val="1"/>
      <w:marLeft w:val="0"/>
      <w:marRight w:val="0"/>
      <w:marTop w:val="0"/>
      <w:marBottom w:val="0"/>
      <w:divBdr>
        <w:top w:val="none" w:sz="0" w:space="0" w:color="auto"/>
        <w:left w:val="none" w:sz="0" w:space="0" w:color="auto"/>
        <w:bottom w:val="none" w:sz="0" w:space="0" w:color="auto"/>
        <w:right w:val="none" w:sz="0" w:space="0" w:color="auto"/>
      </w:divBdr>
    </w:div>
    <w:div w:id="516426222">
      <w:bodyDiv w:val="1"/>
      <w:marLeft w:val="0"/>
      <w:marRight w:val="0"/>
      <w:marTop w:val="0"/>
      <w:marBottom w:val="0"/>
      <w:divBdr>
        <w:top w:val="none" w:sz="0" w:space="0" w:color="auto"/>
        <w:left w:val="none" w:sz="0" w:space="0" w:color="auto"/>
        <w:bottom w:val="none" w:sz="0" w:space="0" w:color="auto"/>
        <w:right w:val="none" w:sz="0" w:space="0" w:color="auto"/>
      </w:divBdr>
    </w:div>
    <w:div w:id="558129925">
      <w:bodyDiv w:val="1"/>
      <w:marLeft w:val="0"/>
      <w:marRight w:val="0"/>
      <w:marTop w:val="0"/>
      <w:marBottom w:val="0"/>
      <w:divBdr>
        <w:top w:val="none" w:sz="0" w:space="0" w:color="auto"/>
        <w:left w:val="none" w:sz="0" w:space="0" w:color="auto"/>
        <w:bottom w:val="none" w:sz="0" w:space="0" w:color="auto"/>
        <w:right w:val="none" w:sz="0" w:space="0" w:color="auto"/>
      </w:divBdr>
    </w:div>
    <w:div w:id="9824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522A0-6AAC-A641-9379-9FA4C4E27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1122</Words>
  <Characters>6173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LJ</cp:lastModifiedBy>
  <cp:revision>2</cp:revision>
  <cp:lastPrinted>2017-10-09T07:20:00Z</cp:lastPrinted>
  <dcterms:created xsi:type="dcterms:W3CDTF">2025-09-09T21:17:00Z</dcterms:created>
  <dcterms:modified xsi:type="dcterms:W3CDTF">2025-09-09T21:17:00Z</dcterms:modified>
</cp:coreProperties>
</file>